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F2" w:rsidRPr="000768AB" w:rsidRDefault="009029F2" w:rsidP="000768AB">
      <w:pPr>
        <w:pStyle w:val="Title"/>
      </w:pPr>
      <w:r w:rsidRPr="000768AB">
        <w:t>Comments from Public Consultation on ECV Requirements 13/01 – 13/03 2020 for:</w:t>
      </w:r>
    </w:p>
    <w:p w:rsidR="000768AB" w:rsidRDefault="000768AB" w:rsidP="000768AB">
      <w:pPr>
        <w:pStyle w:val="Heading1"/>
      </w:pPr>
    </w:p>
    <w:p w:rsidR="009029F2" w:rsidRPr="000768AB" w:rsidRDefault="008B5E54" w:rsidP="000768AB">
      <w:pPr>
        <w:pStyle w:val="Heading1"/>
      </w:pPr>
      <w:r>
        <w:t>Aerosols</w:t>
      </w:r>
    </w:p>
    <w:p w:rsidR="009029F2" w:rsidRDefault="00E80C12" w:rsidP="000768AB">
      <w:pPr>
        <w:pStyle w:val="Heading2"/>
      </w:pPr>
      <w:r>
        <w:t>Aerosol light extinction vertical profile</w:t>
      </w:r>
    </w:p>
    <w:tbl>
      <w:tblPr>
        <w:tblW w:w="5000" w:type="pct"/>
        <w:jc w:val="center"/>
        <w:tblCellMar>
          <w:left w:w="0" w:type="dxa"/>
          <w:right w:w="0" w:type="dxa"/>
        </w:tblCellMar>
        <w:tblLook w:val="04A0" w:firstRow="1" w:lastRow="0" w:firstColumn="1" w:lastColumn="0" w:noHBand="0" w:noVBand="1"/>
      </w:tblPr>
      <w:tblGrid>
        <w:gridCol w:w="1445"/>
        <w:gridCol w:w="1276"/>
        <w:gridCol w:w="1432"/>
        <w:gridCol w:w="454"/>
        <w:gridCol w:w="912"/>
        <w:gridCol w:w="5497"/>
      </w:tblGrid>
      <w:tr w:rsidR="00E80C12"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Name</w:t>
            </w:r>
          </w:p>
        </w:tc>
        <w:tc>
          <w:tcPr>
            <w:tcW w:w="434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Aerosol light extinction vertical profile</w:t>
            </w:r>
          </w:p>
        </w:tc>
      </w:tr>
      <w:tr w:rsidR="00E80C12"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Definition</w:t>
            </w:r>
          </w:p>
        </w:tc>
        <w:tc>
          <w:tcPr>
            <w:tcW w:w="434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Spectrally dependent sum of aerosol particle light scattering and absorption coefficients per unit of geometrical path length.</w:t>
            </w:r>
          </w:p>
        </w:tc>
      </w:tr>
      <w:tr w:rsidR="00E80C12"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Unit</w:t>
            </w:r>
          </w:p>
        </w:tc>
        <w:tc>
          <w:tcPr>
            <w:tcW w:w="434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dimensionless</w:t>
            </w:r>
          </w:p>
        </w:tc>
      </w:tr>
      <w:tr w:rsidR="00E80C12"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Note</w:t>
            </w:r>
          </w:p>
        </w:tc>
        <w:tc>
          <w:tcPr>
            <w:tcW w:w="434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xml:space="preserve">As proxy where extinction profiles are not available a very useful information is the Aerosol Layer Height layer derived from </w:t>
            </w:r>
            <w:proofErr w:type="spellStart"/>
            <w:r>
              <w:rPr>
                <w:sz w:val="16"/>
                <w:szCs w:val="16"/>
                <w:bdr w:val="none" w:sz="0" w:space="0" w:color="auto" w:frame="1"/>
              </w:rPr>
              <w:t>lidar</w:t>
            </w:r>
            <w:proofErr w:type="spellEnd"/>
            <w:r>
              <w:rPr>
                <w:sz w:val="16"/>
                <w:szCs w:val="16"/>
                <w:bdr w:val="none" w:sz="0" w:space="0" w:color="auto" w:frame="1"/>
              </w:rPr>
              <w:t xml:space="preserve"> or thermal instruments</w:t>
            </w:r>
          </w:p>
        </w:tc>
      </w:tr>
      <w:tr w:rsidR="00E80C12"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jc w:val="center"/>
              <w:rPr>
                <w:sz w:val="24"/>
                <w:szCs w:val="24"/>
              </w:rPr>
            </w:pPr>
            <w:r>
              <w:rPr>
                <w:b/>
                <w:bCs/>
                <w:color w:val="FFFFFF"/>
                <w:sz w:val="16"/>
                <w:szCs w:val="16"/>
                <w:bdr w:val="none" w:sz="0" w:space="0" w:color="auto" w:frame="1"/>
              </w:rPr>
              <w:t>Requirements</w:t>
            </w:r>
          </w:p>
        </w:tc>
      </w:tr>
      <w:tr w:rsidR="00E80C12"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jc w:val="center"/>
              <w:rPr>
                <w:sz w:val="24"/>
                <w:szCs w:val="24"/>
              </w:rPr>
            </w:pPr>
            <w:r>
              <w:rPr>
                <w:b/>
                <w:bCs/>
                <w:color w:val="FFFFFF"/>
                <w:sz w:val="16"/>
                <w:szCs w:val="16"/>
                <w:bdr w:val="none" w:sz="0" w:space="0" w:color="auto" w:frame="1"/>
              </w:rPr>
              <w:t>Item needed</w:t>
            </w:r>
          </w:p>
        </w:tc>
        <w:tc>
          <w:tcPr>
            <w:tcW w:w="57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center"/>
              <w:rPr>
                <w:sz w:val="24"/>
                <w:szCs w:val="24"/>
              </w:rPr>
            </w:pPr>
            <w:r>
              <w:rPr>
                <w:b/>
                <w:bCs/>
                <w:sz w:val="16"/>
                <w:szCs w:val="16"/>
                <w:bdr w:val="none" w:sz="0" w:space="0" w:color="auto" w:frame="1"/>
              </w:rPr>
              <w:t>Unit</w:t>
            </w:r>
          </w:p>
        </w:tc>
        <w:tc>
          <w:tcPr>
            <w:tcW w:w="65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center"/>
              <w:rPr>
                <w:sz w:val="24"/>
                <w:szCs w:val="24"/>
              </w:rPr>
            </w:pPr>
            <w:r>
              <w:rPr>
                <w:b/>
                <w:bCs/>
                <w:sz w:val="16"/>
                <w:szCs w:val="16"/>
                <w:bdr w:val="none" w:sz="0" w:space="0" w:color="auto" w:frame="1"/>
              </w:rPr>
              <w:t>Metric</w:t>
            </w:r>
          </w:p>
        </w:tc>
        <w:tc>
          <w:tcPr>
            <w:tcW w:w="20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center"/>
              <w:rPr>
                <w:sz w:val="24"/>
                <w:szCs w:val="24"/>
              </w:rPr>
            </w:pPr>
            <w:r>
              <w:rPr>
                <w:rFonts w:ascii="Calibri" w:hAnsi="Calibri"/>
                <w:b/>
                <w:bCs/>
                <w:color w:val="1155CC"/>
                <w:sz w:val="16"/>
                <w:szCs w:val="16"/>
                <w:bdr w:val="none" w:sz="0" w:space="0" w:color="auto" w:frame="1"/>
              </w:rPr>
              <w:t>[1]</w:t>
            </w:r>
          </w:p>
        </w:tc>
        <w:tc>
          <w:tcPr>
            <w:tcW w:w="41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center"/>
              <w:rPr>
                <w:sz w:val="24"/>
                <w:szCs w:val="24"/>
              </w:rPr>
            </w:pPr>
            <w:r>
              <w:rPr>
                <w:b/>
                <w:bCs/>
                <w:sz w:val="16"/>
                <w:szCs w:val="16"/>
                <w:bdr w:val="none" w:sz="0" w:space="0" w:color="auto" w:frame="1"/>
              </w:rPr>
              <w:t>Value</w:t>
            </w:r>
          </w:p>
        </w:tc>
        <w:tc>
          <w:tcPr>
            <w:tcW w:w="249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center"/>
              <w:rPr>
                <w:sz w:val="24"/>
                <w:szCs w:val="24"/>
              </w:rPr>
            </w:pPr>
            <w:r>
              <w:rPr>
                <w:b/>
                <w:bCs/>
                <w:sz w:val="16"/>
                <w:szCs w:val="16"/>
                <w:bdr w:val="none" w:sz="0" w:space="0" w:color="auto" w:frame="1"/>
              </w:rPr>
              <w:t>Derivation and References and Standards</w:t>
            </w:r>
          </w:p>
        </w:tc>
      </w:tr>
      <w:tr w:rsidR="00E80C12"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Horizontal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jc w:val="center"/>
              <w:rPr>
                <w:sz w:val="24"/>
                <w:szCs w:val="24"/>
              </w:rPr>
            </w:pPr>
            <w:r>
              <w:rPr>
                <w:sz w:val="16"/>
                <w:szCs w:val="16"/>
                <w:bdr w:val="none" w:sz="0" w:space="0" w:color="auto" w:frame="1"/>
              </w:rPr>
              <w:t>km</w:t>
            </w:r>
          </w:p>
        </w:tc>
        <w:tc>
          <w:tcPr>
            <w:tcW w:w="65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jc w:val="both"/>
              <w:rPr>
                <w:sz w:val="24"/>
                <w:szCs w:val="24"/>
              </w:rPr>
            </w:pPr>
            <w:r>
              <w:rPr>
                <w:sz w:val="16"/>
                <w:szCs w:val="16"/>
                <w:bdr w:val="none" w:sz="0" w:space="0" w:color="auto" w:frame="1"/>
              </w:rPr>
              <w:t xml:space="preserve">Extinction profiles are retrieved by </w:t>
            </w:r>
            <w:proofErr w:type="spellStart"/>
            <w:r>
              <w:rPr>
                <w:sz w:val="16"/>
                <w:szCs w:val="16"/>
                <w:bdr w:val="none" w:sz="0" w:space="0" w:color="auto" w:frame="1"/>
              </w:rPr>
              <w:t>lidar</w:t>
            </w:r>
            <w:proofErr w:type="spellEnd"/>
            <w:r>
              <w:rPr>
                <w:sz w:val="16"/>
                <w:szCs w:val="16"/>
                <w:bdr w:val="none" w:sz="0" w:space="0" w:color="auto" w:frame="1"/>
              </w:rPr>
              <w:t xml:space="preserve"> observations so they typically refer to punctual observations. The reported value in terms of horizontal resolution are here </w:t>
            </w:r>
            <w:proofErr w:type="spellStart"/>
            <w:r>
              <w:rPr>
                <w:sz w:val="16"/>
                <w:szCs w:val="16"/>
                <w:bdr w:val="none" w:sz="0" w:space="0" w:color="auto" w:frame="1"/>
              </w:rPr>
              <w:t>mutuated</w:t>
            </w:r>
            <w:proofErr w:type="spellEnd"/>
            <w:r>
              <w:rPr>
                <w:sz w:val="16"/>
                <w:szCs w:val="16"/>
                <w:bdr w:val="none" w:sz="0" w:space="0" w:color="auto" w:frame="1"/>
              </w:rPr>
              <w:t xml:space="preserve"> from the AOD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G</w:t>
            </w:r>
          </w:p>
        </w:tc>
        <w:tc>
          <w:tcPr>
            <w:tcW w:w="4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50</w:t>
            </w:r>
          </w:p>
        </w:tc>
        <w:tc>
          <w:tcPr>
            <w:tcW w:w="249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B</w:t>
            </w:r>
          </w:p>
        </w:tc>
        <w:tc>
          <w:tcPr>
            <w:tcW w:w="4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100</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T</w:t>
            </w:r>
          </w:p>
        </w:tc>
        <w:tc>
          <w:tcPr>
            <w:tcW w:w="4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500</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Vertical Resolution</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center"/>
              <w:rPr>
                <w:sz w:val="24"/>
                <w:szCs w:val="24"/>
              </w:rPr>
            </w:pPr>
            <w:r>
              <w:rPr>
                <w:sz w:val="16"/>
                <w:szCs w:val="16"/>
                <w:bdr w:val="none" w:sz="0" w:space="0" w:color="auto" w:frame="1"/>
              </w:rPr>
              <w:t>km</w:t>
            </w:r>
          </w:p>
        </w:tc>
        <w:tc>
          <w:tcPr>
            <w:tcW w:w="65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both"/>
              <w:rPr>
                <w:sz w:val="24"/>
                <w:szCs w:val="24"/>
              </w:rPr>
            </w:pPr>
            <w:r>
              <w:rPr>
                <w:sz w:val="16"/>
                <w:szCs w:val="16"/>
                <w:bdr w:val="none" w:sz="0" w:space="0" w:color="auto" w:frame="1"/>
              </w:rPr>
              <w:t>Effective vertical resolution depends on the aerosol load strongly. The reported values refer to aerosol extinction @532 nm larger than 2.5 10-2 km-1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G</w:t>
            </w:r>
          </w:p>
        </w:tc>
        <w:tc>
          <w:tcPr>
            <w:tcW w:w="4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0.2</w:t>
            </w:r>
          </w:p>
        </w:tc>
        <w:tc>
          <w:tcPr>
            <w:tcW w:w="249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B</w:t>
            </w:r>
          </w:p>
        </w:tc>
        <w:tc>
          <w:tcPr>
            <w:tcW w:w="4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1</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T</w:t>
            </w:r>
          </w:p>
        </w:tc>
        <w:tc>
          <w:tcPr>
            <w:tcW w:w="4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2</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Temporal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jc w:val="center"/>
              <w:rPr>
                <w:sz w:val="24"/>
                <w:szCs w:val="24"/>
              </w:rPr>
            </w:pPr>
            <w:r>
              <w:rPr>
                <w:sz w:val="16"/>
                <w:szCs w:val="16"/>
                <w:bdr w:val="none" w:sz="0" w:space="0" w:color="auto" w:frame="1"/>
              </w:rPr>
              <w:t>day</w:t>
            </w:r>
          </w:p>
        </w:tc>
        <w:tc>
          <w:tcPr>
            <w:tcW w:w="65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jc w:val="both"/>
              <w:rPr>
                <w:sz w:val="24"/>
                <w:szCs w:val="24"/>
              </w:rPr>
            </w:pPr>
            <w:r>
              <w:rPr>
                <w:sz w:val="16"/>
                <w:szCs w:val="16"/>
                <w:bdr w:val="none" w:sz="0" w:space="0" w:color="auto" w:frame="1"/>
              </w:rPr>
              <w:t>All the indicated averaging times are assumed to be representative</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G</w:t>
            </w:r>
          </w:p>
        </w:tc>
        <w:tc>
          <w:tcPr>
            <w:tcW w:w="4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60</w:t>
            </w:r>
          </w:p>
        </w:tc>
        <w:tc>
          <w:tcPr>
            <w:tcW w:w="249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B</w:t>
            </w:r>
          </w:p>
        </w:tc>
        <w:tc>
          <w:tcPr>
            <w:tcW w:w="4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180</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T</w:t>
            </w:r>
          </w:p>
        </w:tc>
        <w:tc>
          <w:tcPr>
            <w:tcW w:w="4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360</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Timeliness</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center"/>
              <w:rPr>
                <w:sz w:val="24"/>
                <w:szCs w:val="24"/>
              </w:rPr>
            </w:pPr>
            <w:r>
              <w:rPr>
                <w:sz w:val="16"/>
                <w:szCs w:val="16"/>
                <w:bdr w:val="none" w:sz="0" w:space="0" w:color="auto" w:frame="1"/>
              </w:rPr>
              <w:t>day</w:t>
            </w:r>
          </w:p>
        </w:tc>
        <w:tc>
          <w:tcPr>
            <w:tcW w:w="65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center"/>
              <w:rPr>
                <w:sz w:val="24"/>
                <w:szCs w:val="24"/>
              </w:rPr>
            </w:pPr>
            <w:r>
              <w:rPr>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G</w:t>
            </w:r>
          </w:p>
        </w:tc>
        <w:tc>
          <w:tcPr>
            <w:tcW w:w="4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0.03</w:t>
            </w:r>
          </w:p>
        </w:tc>
        <w:tc>
          <w:tcPr>
            <w:tcW w:w="24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B</w:t>
            </w:r>
          </w:p>
        </w:tc>
        <w:tc>
          <w:tcPr>
            <w:tcW w:w="4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6</w:t>
            </w:r>
          </w:p>
        </w:tc>
        <w:tc>
          <w:tcPr>
            <w:tcW w:w="249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T</w:t>
            </w:r>
          </w:p>
        </w:tc>
        <w:tc>
          <w:tcPr>
            <w:tcW w:w="4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12</w:t>
            </w:r>
          </w:p>
        </w:tc>
        <w:tc>
          <w:tcPr>
            <w:tcW w:w="249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r>
      <w:tr w:rsidR="00E80C12"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 xml:space="preserve">Required Measurement </w:t>
            </w:r>
            <w:r>
              <w:rPr>
                <w:b/>
                <w:bCs/>
                <w:color w:val="FFFFFF"/>
                <w:sz w:val="16"/>
                <w:szCs w:val="16"/>
                <w:bdr w:val="none" w:sz="0" w:space="0" w:color="auto" w:frame="1"/>
              </w:rPr>
              <w:lastRenderedPageBreak/>
              <w:t>Uncertainty</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lastRenderedPageBreak/>
              <w:t>%</w:t>
            </w:r>
          </w:p>
        </w:tc>
        <w:tc>
          <w:tcPr>
            <w:tcW w:w="65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jc w:val="both"/>
            </w:pPr>
            <w:r>
              <w:rPr>
                <w:sz w:val="16"/>
                <w:szCs w:val="16"/>
                <w:bdr w:val="none" w:sz="0" w:space="0" w:color="auto" w:frame="1"/>
              </w:rPr>
              <w:t xml:space="preserve">Uncertainty is dependent on the atmospheric </w:t>
            </w:r>
            <w:r>
              <w:rPr>
                <w:sz w:val="16"/>
                <w:szCs w:val="16"/>
                <w:bdr w:val="none" w:sz="0" w:space="0" w:color="auto" w:frame="1"/>
              </w:rPr>
              <w:lastRenderedPageBreak/>
              <w:t>aerosol load.</w:t>
            </w:r>
          </w:p>
          <w:p w:rsidR="00E80C12" w:rsidRDefault="00E80C12">
            <w:pPr>
              <w:jc w:val="both"/>
              <w:rPr>
                <w:sz w:val="24"/>
                <w:szCs w:val="24"/>
              </w:rPr>
            </w:pPr>
            <w:r>
              <w:rPr>
                <w:sz w:val="16"/>
                <w:szCs w:val="16"/>
                <w:bdr w:val="none" w:sz="0" w:space="0" w:color="auto" w:frame="1"/>
              </w:rPr>
              <w:t>These relative uncertainties refer to extinction values @532nm  larger than 2.5 10-2 km-1</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lastRenderedPageBreak/>
              <w:t>G</w:t>
            </w:r>
          </w:p>
        </w:tc>
        <w:tc>
          <w:tcPr>
            <w:tcW w:w="4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10</w:t>
            </w:r>
          </w:p>
        </w:tc>
        <w:tc>
          <w:tcPr>
            <w:tcW w:w="249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xml:space="preserve">The reference value above (2.5 10-2 km-1), to which the </w:t>
            </w:r>
            <w:proofErr w:type="spellStart"/>
            <w:r>
              <w:rPr>
                <w:sz w:val="16"/>
                <w:szCs w:val="16"/>
                <w:bdr w:val="none" w:sz="0" w:space="0" w:color="auto" w:frame="1"/>
              </w:rPr>
              <w:t>uncertainity</w:t>
            </w:r>
            <w:proofErr w:type="spellEnd"/>
            <w:r>
              <w:rPr>
                <w:sz w:val="16"/>
                <w:szCs w:val="16"/>
                <w:bdr w:val="none" w:sz="0" w:space="0" w:color="auto" w:frame="1"/>
              </w:rPr>
              <w:t xml:space="preserve"> and stability and vertical resolution requirements apply, are related to the presence of aerosol. The value of 2.5 10-2 km-1 @532nm has been estimated within </w:t>
            </w:r>
            <w:r>
              <w:rPr>
                <w:sz w:val="16"/>
                <w:szCs w:val="16"/>
                <w:bdr w:val="none" w:sz="0" w:space="0" w:color="auto" w:frame="1"/>
              </w:rPr>
              <w:lastRenderedPageBreak/>
              <w:t>ACTRIS/EARLINET as indicative of the presence of an aerosol layer (ref : QC documentation available at </w:t>
            </w:r>
            <w:hyperlink r:id="rId9" w:tgtFrame="_blank" w:history="1">
              <w:r>
                <w:rPr>
                  <w:rStyle w:val="Hyperlink"/>
                  <w:color w:val="6611CC"/>
                  <w:sz w:val="16"/>
                  <w:szCs w:val="16"/>
                  <w:bdr w:val="none" w:sz="0" w:space="0" w:color="auto" w:frame="1"/>
                </w:rPr>
                <w:t>www.earlinet.org</w:t>
              </w:r>
            </w:hyperlink>
            <w:r>
              <w:rPr>
                <w:sz w:val="16"/>
                <w:szCs w:val="16"/>
                <w:bdr w:val="none" w:sz="0" w:space="0" w:color="auto" w:frame="1"/>
              </w:rPr>
              <w:t>)</w:t>
            </w: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B</w:t>
            </w:r>
          </w:p>
        </w:tc>
        <w:tc>
          <w:tcPr>
            <w:tcW w:w="4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20</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jc w:val="center"/>
              <w:rPr>
                <w:sz w:val="24"/>
                <w:szCs w:val="24"/>
              </w:rPr>
            </w:pPr>
            <w:r>
              <w:rPr>
                <w:sz w:val="16"/>
                <w:szCs w:val="16"/>
                <w:bdr w:val="none" w:sz="0" w:space="0" w:color="auto" w:frame="1"/>
              </w:rPr>
              <w:t>T</w:t>
            </w:r>
          </w:p>
        </w:tc>
        <w:tc>
          <w:tcPr>
            <w:tcW w:w="4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30</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lastRenderedPageBreak/>
              <w:t>Stability</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center"/>
              <w:rPr>
                <w:sz w:val="24"/>
                <w:szCs w:val="24"/>
              </w:rPr>
            </w:pPr>
            <w:r>
              <w:rPr>
                <w:color w:val="000000"/>
                <w:sz w:val="16"/>
                <w:szCs w:val="16"/>
                <w:bdr w:val="none" w:sz="0" w:space="0" w:color="auto" w:frame="1"/>
              </w:rPr>
              <w:t>% /decade</w:t>
            </w:r>
          </w:p>
        </w:tc>
        <w:tc>
          <w:tcPr>
            <w:tcW w:w="65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jc w:val="both"/>
              <w:rPr>
                <w:sz w:val="24"/>
                <w:szCs w:val="24"/>
              </w:rPr>
            </w:pPr>
            <w:r>
              <w:rPr>
                <w:sz w:val="16"/>
                <w:szCs w:val="16"/>
                <w:bdr w:val="none" w:sz="0" w:space="0" w:color="auto" w:frame="1"/>
              </w:rPr>
              <w:t>These percentages refer to extinction values @532nm  larger than 2.5 10-2 km-1.</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G</w:t>
            </w:r>
          </w:p>
        </w:tc>
        <w:tc>
          <w:tcPr>
            <w:tcW w:w="4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5</w:t>
            </w:r>
          </w:p>
        </w:tc>
        <w:tc>
          <w:tcPr>
            <w:tcW w:w="249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Stability for users requirements for this quantity are estimated from the corresponding AOD: for AOD the required stability is one half of the required uncertainty. This criterion has been adopted also for the aerosol extinction (which is the profiling analogue of AOD).</w:t>
            </w: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B</w:t>
            </w:r>
          </w:p>
        </w:tc>
        <w:tc>
          <w:tcPr>
            <w:tcW w:w="41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10</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vMerge/>
            <w:tcBorders>
              <w:top w:val="single" w:sz="8" w:space="0" w:color="FFFFFF"/>
              <w:left w:val="single" w:sz="8" w:space="0" w:color="FFFFFF"/>
              <w:bottom w:val="nil"/>
              <w:right w:val="single" w:sz="24" w:space="0" w:color="FFFFFF"/>
            </w:tcBorders>
            <w:vAlign w:val="center"/>
            <w:hideMark/>
          </w:tcPr>
          <w:p w:rsidR="00E80C12" w:rsidRDefault="00E80C12">
            <w:pPr>
              <w:rPr>
                <w:sz w:val="24"/>
                <w:szCs w:val="24"/>
              </w:rPr>
            </w:pPr>
          </w:p>
        </w:tc>
        <w:tc>
          <w:tcPr>
            <w:tcW w:w="579"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650"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T</w:t>
            </w:r>
          </w:p>
        </w:tc>
        <w:tc>
          <w:tcPr>
            <w:tcW w:w="41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15</w:t>
            </w:r>
          </w:p>
        </w:tc>
        <w:tc>
          <w:tcPr>
            <w:tcW w:w="2495" w:type="pct"/>
            <w:vMerge/>
            <w:tcBorders>
              <w:top w:val="nil"/>
              <w:left w:val="nil"/>
              <w:bottom w:val="single" w:sz="8" w:space="0" w:color="FFFFFF"/>
              <w:right w:val="single" w:sz="8" w:space="0" w:color="FFFFFF"/>
            </w:tcBorders>
            <w:vAlign w:val="center"/>
            <w:hideMark/>
          </w:tcPr>
          <w:p w:rsidR="00E80C12" w:rsidRDefault="00E80C12">
            <w:pPr>
              <w:rPr>
                <w:sz w:val="24"/>
                <w:szCs w:val="24"/>
              </w:rPr>
            </w:pPr>
          </w:p>
        </w:tc>
      </w:tr>
      <w:tr w:rsidR="00E80C12"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Standards and References</w:t>
            </w:r>
          </w:p>
        </w:tc>
        <w:tc>
          <w:tcPr>
            <w:tcW w:w="434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roofErr w:type="spellStart"/>
            <w:r>
              <w:rPr>
                <w:sz w:val="16"/>
                <w:szCs w:val="16"/>
                <w:bdr w:val="none" w:sz="0" w:space="0" w:color="auto" w:frame="1"/>
              </w:rPr>
              <w:t>Samset</w:t>
            </w:r>
            <w:proofErr w:type="spellEnd"/>
            <w:r>
              <w:rPr>
                <w:sz w:val="16"/>
                <w:szCs w:val="16"/>
                <w:bdr w:val="none" w:sz="0" w:space="0" w:color="auto" w:frame="1"/>
              </w:rPr>
              <w:t xml:space="preserve">, B. H., and G. </w:t>
            </w:r>
            <w:proofErr w:type="spellStart"/>
            <w:r>
              <w:rPr>
                <w:sz w:val="16"/>
                <w:szCs w:val="16"/>
                <w:bdr w:val="none" w:sz="0" w:space="0" w:color="auto" w:frame="1"/>
              </w:rPr>
              <w:t>Myhre</w:t>
            </w:r>
            <w:proofErr w:type="spellEnd"/>
            <w:r>
              <w:rPr>
                <w:sz w:val="16"/>
                <w:szCs w:val="16"/>
                <w:bdr w:val="none" w:sz="0" w:space="0" w:color="auto" w:frame="1"/>
              </w:rPr>
              <w:t xml:space="preserve">, Climate response to externally mixed black carbon as a function of altitude, J. </w:t>
            </w:r>
            <w:proofErr w:type="spellStart"/>
            <w:r>
              <w:rPr>
                <w:sz w:val="16"/>
                <w:szCs w:val="16"/>
                <w:bdr w:val="none" w:sz="0" w:space="0" w:color="auto" w:frame="1"/>
              </w:rPr>
              <w:t>Geophys</w:t>
            </w:r>
            <w:proofErr w:type="spellEnd"/>
            <w:r>
              <w:rPr>
                <w:sz w:val="16"/>
                <w:szCs w:val="16"/>
                <w:bdr w:val="none" w:sz="0" w:space="0" w:color="auto" w:frame="1"/>
              </w:rPr>
              <w:t>. Res. Atmos., 120, 2913–2927,, doi:10.1002/2014JD022849, 2015.</w:t>
            </w:r>
          </w:p>
          <w:p w:rsidR="00E80C12" w:rsidRDefault="00E80C12">
            <w:proofErr w:type="spellStart"/>
            <w:r>
              <w:rPr>
                <w:sz w:val="16"/>
                <w:szCs w:val="16"/>
                <w:bdr w:val="none" w:sz="0" w:space="0" w:color="auto" w:frame="1"/>
              </w:rPr>
              <w:t>Pappalardo</w:t>
            </w:r>
            <w:proofErr w:type="spellEnd"/>
            <w:r>
              <w:rPr>
                <w:sz w:val="16"/>
                <w:szCs w:val="16"/>
                <w:bdr w:val="none" w:sz="0" w:space="0" w:color="auto" w:frame="1"/>
              </w:rPr>
              <w:t xml:space="preserve">, G., Amodeo, A., </w:t>
            </w:r>
            <w:proofErr w:type="spellStart"/>
            <w:r>
              <w:rPr>
                <w:sz w:val="16"/>
                <w:szCs w:val="16"/>
                <w:bdr w:val="none" w:sz="0" w:space="0" w:color="auto" w:frame="1"/>
              </w:rPr>
              <w:t>Apituley</w:t>
            </w:r>
            <w:proofErr w:type="spellEnd"/>
            <w:r>
              <w:rPr>
                <w:sz w:val="16"/>
                <w:szCs w:val="16"/>
                <w:bdr w:val="none" w:sz="0" w:space="0" w:color="auto" w:frame="1"/>
              </w:rPr>
              <w:t xml:space="preserve">, A., </w:t>
            </w:r>
            <w:proofErr w:type="spellStart"/>
            <w:r>
              <w:rPr>
                <w:sz w:val="16"/>
                <w:szCs w:val="16"/>
                <w:bdr w:val="none" w:sz="0" w:space="0" w:color="auto" w:frame="1"/>
              </w:rPr>
              <w:t>Comeron</w:t>
            </w:r>
            <w:proofErr w:type="spellEnd"/>
            <w:r>
              <w:rPr>
                <w:sz w:val="16"/>
                <w:szCs w:val="16"/>
                <w:bdr w:val="none" w:sz="0" w:space="0" w:color="auto" w:frame="1"/>
              </w:rPr>
              <w:t xml:space="preserve">, A., </w:t>
            </w:r>
            <w:proofErr w:type="spellStart"/>
            <w:r>
              <w:rPr>
                <w:sz w:val="16"/>
                <w:szCs w:val="16"/>
                <w:bdr w:val="none" w:sz="0" w:space="0" w:color="auto" w:frame="1"/>
              </w:rPr>
              <w:t>Freudenthaler</w:t>
            </w:r>
            <w:proofErr w:type="spellEnd"/>
            <w:r>
              <w:rPr>
                <w:sz w:val="16"/>
                <w:szCs w:val="16"/>
                <w:bdr w:val="none" w:sz="0" w:space="0" w:color="auto" w:frame="1"/>
              </w:rPr>
              <w:t xml:space="preserve">, V., </w:t>
            </w:r>
            <w:proofErr w:type="spellStart"/>
            <w:r>
              <w:rPr>
                <w:sz w:val="16"/>
                <w:szCs w:val="16"/>
                <w:bdr w:val="none" w:sz="0" w:space="0" w:color="auto" w:frame="1"/>
              </w:rPr>
              <w:t>Linné</w:t>
            </w:r>
            <w:proofErr w:type="spellEnd"/>
            <w:r>
              <w:rPr>
                <w:sz w:val="16"/>
                <w:szCs w:val="16"/>
                <w:bdr w:val="none" w:sz="0" w:space="0" w:color="auto" w:frame="1"/>
              </w:rPr>
              <w:t xml:space="preserve">, H., </w:t>
            </w:r>
            <w:proofErr w:type="spellStart"/>
            <w:r>
              <w:rPr>
                <w:sz w:val="16"/>
                <w:szCs w:val="16"/>
                <w:bdr w:val="none" w:sz="0" w:space="0" w:color="auto" w:frame="1"/>
              </w:rPr>
              <w:t>Ansmann</w:t>
            </w:r>
            <w:proofErr w:type="spellEnd"/>
            <w:r>
              <w:rPr>
                <w:sz w:val="16"/>
                <w:szCs w:val="16"/>
                <w:bdr w:val="none" w:sz="0" w:space="0" w:color="auto" w:frame="1"/>
              </w:rPr>
              <w:t xml:space="preserve">, A., </w:t>
            </w:r>
            <w:proofErr w:type="spellStart"/>
            <w:r>
              <w:rPr>
                <w:sz w:val="16"/>
                <w:szCs w:val="16"/>
                <w:bdr w:val="none" w:sz="0" w:space="0" w:color="auto" w:frame="1"/>
              </w:rPr>
              <w:t>Bösenberg</w:t>
            </w:r>
            <w:proofErr w:type="spellEnd"/>
            <w:r>
              <w:rPr>
                <w:sz w:val="16"/>
                <w:szCs w:val="16"/>
                <w:bdr w:val="none" w:sz="0" w:space="0" w:color="auto" w:frame="1"/>
              </w:rPr>
              <w:t xml:space="preserve">, J., D'Amico, G., </w:t>
            </w:r>
            <w:proofErr w:type="spellStart"/>
            <w:r>
              <w:rPr>
                <w:sz w:val="16"/>
                <w:szCs w:val="16"/>
                <w:bdr w:val="none" w:sz="0" w:space="0" w:color="auto" w:frame="1"/>
              </w:rPr>
              <w:t>Mattis</w:t>
            </w:r>
            <w:proofErr w:type="spellEnd"/>
            <w:r>
              <w:rPr>
                <w:sz w:val="16"/>
                <w:szCs w:val="16"/>
                <w:bdr w:val="none" w:sz="0" w:space="0" w:color="auto" w:frame="1"/>
              </w:rPr>
              <w:t xml:space="preserve">, I., Mona, L., </w:t>
            </w:r>
            <w:proofErr w:type="spellStart"/>
            <w:r>
              <w:rPr>
                <w:sz w:val="16"/>
                <w:szCs w:val="16"/>
                <w:bdr w:val="none" w:sz="0" w:space="0" w:color="auto" w:frame="1"/>
              </w:rPr>
              <w:t>Wandinger</w:t>
            </w:r>
            <w:proofErr w:type="spellEnd"/>
            <w:r>
              <w:rPr>
                <w:sz w:val="16"/>
                <w:szCs w:val="16"/>
                <w:bdr w:val="none" w:sz="0" w:space="0" w:color="auto" w:frame="1"/>
              </w:rPr>
              <w:t xml:space="preserve">, U., </w:t>
            </w:r>
            <w:proofErr w:type="spellStart"/>
            <w:r>
              <w:rPr>
                <w:sz w:val="16"/>
                <w:szCs w:val="16"/>
                <w:bdr w:val="none" w:sz="0" w:space="0" w:color="auto" w:frame="1"/>
              </w:rPr>
              <w:t>Amiridis</w:t>
            </w:r>
            <w:proofErr w:type="spellEnd"/>
            <w:r>
              <w:rPr>
                <w:sz w:val="16"/>
                <w:szCs w:val="16"/>
                <w:bdr w:val="none" w:sz="0" w:space="0" w:color="auto" w:frame="1"/>
              </w:rPr>
              <w:t xml:space="preserve">, V., </w:t>
            </w:r>
            <w:proofErr w:type="spellStart"/>
            <w:r>
              <w:rPr>
                <w:sz w:val="16"/>
                <w:szCs w:val="16"/>
                <w:bdr w:val="none" w:sz="0" w:space="0" w:color="auto" w:frame="1"/>
              </w:rPr>
              <w:t>Alados-Arboledas</w:t>
            </w:r>
            <w:proofErr w:type="spellEnd"/>
            <w:r>
              <w:rPr>
                <w:sz w:val="16"/>
                <w:szCs w:val="16"/>
                <w:bdr w:val="none" w:sz="0" w:space="0" w:color="auto" w:frame="1"/>
              </w:rPr>
              <w:t xml:space="preserve">, L., </w:t>
            </w:r>
            <w:proofErr w:type="spellStart"/>
            <w:r>
              <w:rPr>
                <w:sz w:val="16"/>
                <w:szCs w:val="16"/>
                <w:bdr w:val="none" w:sz="0" w:space="0" w:color="auto" w:frame="1"/>
              </w:rPr>
              <w:t>Nicolae</w:t>
            </w:r>
            <w:proofErr w:type="spellEnd"/>
            <w:r>
              <w:rPr>
                <w:sz w:val="16"/>
                <w:szCs w:val="16"/>
                <w:bdr w:val="none" w:sz="0" w:space="0" w:color="auto" w:frame="1"/>
              </w:rPr>
              <w:t xml:space="preserve">, D., and </w:t>
            </w:r>
            <w:proofErr w:type="spellStart"/>
            <w:r>
              <w:rPr>
                <w:sz w:val="16"/>
                <w:szCs w:val="16"/>
                <w:bdr w:val="none" w:sz="0" w:space="0" w:color="auto" w:frame="1"/>
              </w:rPr>
              <w:t>Wiegner</w:t>
            </w:r>
            <w:proofErr w:type="spellEnd"/>
            <w:r>
              <w:rPr>
                <w:sz w:val="16"/>
                <w:szCs w:val="16"/>
                <w:bdr w:val="none" w:sz="0" w:space="0" w:color="auto" w:frame="1"/>
              </w:rPr>
              <w:t xml:space="preserve">, M.: EARLINET: towards an advanced sustainable European aerosol </w:t>
            </w:r>
            <w:proofErr w:type="spellStart"/>
            <w:r>
              <w:rPr>
                <w:sz w:val="16"/>
                <w:szCs w:val="16"/>
                <w:bdr w:val="none" w:sz="0" w:space="0" w:color="auto" w:frame="1"/>
              </w:rPr>
              <w:t>lidar</w:t>
            </w:r>
            <w:proofErr w:type="spellEnd"/>
            <w:r>
              <w:rPr>
                <w:sz w:val="16"/>
                <w:szCs w:val="16"/>
                <w:bdr w:val="none" w:sz="0" w:space="0" w:color="auto" w:frame="1"/>
              </w:rPr>
              <w:t xml:space="preserve"> network, Atmos. Meas. Tech., 7, 2389–2409, </w:t>
            </w:r>
            <w:hyperlink r:id="rId10" w:tgtFrame="_blank" w:history="1">
              <w:r>
                <w:rPr>
                  <w:rStyle w:val="Hyperlink"/>
                  <w:color w:val="6611CC"/>
                  <w:sz w:val="16"/>
                  <w:szCs w:val="16"/>
                  <w:bdr w:val="none" w:sz="0" w:space="0" w:color="auto" w:frame="1"/>
                </w:rPr>
                <w:t>https://doi.org/10.5194/amt-7-2389-2014</w:t>
              </w:r>
            </w:hyperlink>
            <w:r>
              <w:rPr>
                <w:sz w:val="16"/>
                <w:szCs w:val="16"/>
                <w:bdr w:val="none" w:sz="0" w:space="0" w:color="auto" w:frame="1"/>
              </w:rPr>
              <w:t>, 2014.</w:t>
            </w:r>
          </w:p>
          <w:p w:rsidR="00E80C12" w:rsidRDefault="00E80C12">
            <w:proofErr w:type="spellStart"/>
            <w:r>
              <w:rPr>
                <w:sz w:val="16"/>
                <w:szCs w:val="16"/>
                <w:bdr w:val="none" w:sz="0" w:space="0" w:color="auto" w:frame="1"/>
              </w:rPr>
              <w:t>Welton</w:t>
            </w:r>
            <w:proofErr w:type="spellEnd"/>
            <w:r>
              <w:rPr>
                <w:sz w:val="16"/>
                <w:szCs w:val="16"/>
                <w:bdr w:val="none" w:sz="0" w:space="0" w:color="auto" w:frame="1"/>
              </w:rPr>
              <w:t xml:space="preserve">, E.J., J. R. Campbell, J. D. </w:t>
            </w:r>
            <w:proofErr w:type="spellStart"/>
            <w:r>
              <w:rPr>
                <w:sz w:val="16"/>
                <w:szCs w:val="16"/>
                <w:bdr w:val="none" w:sz="0" w:space="0" w:color="auto" w:frame="1"/>
              </w:rPr>
              <w:t>Spinhirne</w:t>
            </w:r>
            <w:proofErr w:type="spellEnd"/>
            <w:r>
              <w:rPr>
                <w:sz w:val="16"/>
                <w:szCs w:val="16"/>
                <w:bdr w:val="none" w:sz="0" w:space="0" w:color="auto" w:frame="1"/>
              </w:rPr>
              <w:t xml:space="preserve">, and V. S. Scott. Global monitoring of clouds and aerosols using a network of micro-pulse </w:t>
            </w:r>
            <w:proofErr w:type="spellStart"/>
            <w:r>
              <w:rPr>
                <w:sz w:val="16"/>
                <w:szCs w:val="16"/>
                <w:bdr w:val="none" w:sz="0" w:space="0" w:color="auto" w:frame="1"/>
              </w:rPr>
              <w:t>lidar</w:t>
            </w:r>
            <w:proofErr w:type="spellEnd"/>
            <w:r>
              <w:rPr>
                <w:sz w:val="16"/>
                <w:szCs w:val="16"/>
                <w:bdr w:val="none" w:sz="0" w:space="0" w:color="auto" w:frame="1"/>
              </w:rPr>
              <w:t xml:space="preserve"> systems, Proc. SPIE, 4153, 151-158, 2001.</w:t>
            </w:r>
          </w:p>
          <w:p w:rsidR="00E80C12" w:rsidRDefault="00E80C12">
            <w:proofErr w:type="spellStart"/>
            <w:r>
              <w:rPr>
                <w:sz w:val="16"/>
                <w:szCs w:val="16"/>
                <w:bdr w:val="none" w:sz="0" w:space="0" w:color="auto" w:frame="1"/>
              </w:rPr>
              <w:t>Welton</w:t>
            </w:r>
            <w:proofErr w:type="spellEnd"/>
            <w:r>
              <w:rPr>
                <w:sz w:val="16"/>
                <w:szCs w:val="16"/>
                <w:bdr w:val="none" w:sz="0" w:space="0" w:color="auto" w:frame="1"/>
              </w:rPr>
              <w:t xml:space="preserve">, E.J. K.J. Voss, H.R. Gordon, H. </w:t>
            </w:r>
            <w:proofErr w:type="spellStart"/>
            <w:r>
              <w:rPr>
                <w:sz w:val="16"/>
                <w:szCs w:val="16"/>
                <w:bdr w:val="none" w:sz="0" w:space="0" w:color="auto" w:frame="1"/>
              </w:rPr>
              <w:t>Maring</w:t>
            </w:r>
            <w:proofErr w:type="spellEnd"/>
            <w:r>
              <w:rPr>
                <w:sz w:val="16"/>
                <w:szCs w:val="16"/>
                <w:bdr w:val="none" w:sz="0" w:space="0" w:color="auto" w:frame="1"/>
              </w:rPr>
              <w:t xml:space="preserve">, A. Smirnov, B. </w:t>
            </w:r>
            <w:proofErr w:type="spellStart"/>
            <w:r>
              <w:rPr>
                <w:sz w:val="16"/>
                <w:szCs w:val="16"/>
                <w:bdr w:val="none" w:sz="0" w:space="0" w:color="auto" w:frame="1"/>
              </w:rPr>
              <w:t>Holben</w:t>
            </w:r>
            <w:proofErr w:type="spellEnd"/>
            <w:r>
              <w:rPr>
                <w:sz w:val="16"/>
                <w:szCs w:val="16"/>
                <w:bdr w:val="none" w:sz="0" w:space="0" w:color="auto" w:frame="1"/>
              </w:rPr>
              <w:t xml:space="preserve">, B. </w:t>
            </w:r>
            <w:proofErr w:type="spellStart"/>
            <w:r>
              <w:rPr>
                <w:sz w:val="16"/>
                <w:szCs w:val="16"/>
                <w:bdr w:val="none" w:sz="0" w:space="0" w:color="auto" w:frame="1"/>
              </w:rPr>
              <w:t>Schmid</w:t>
            </w:r>
            <w:proofErr w:type="spellEnd"/>
            <w:r>
              <w:rPr>
                <w:sz w:val="16"/>
                <w:szCs w:val="16"/>
                <w:bdr w:val="none" w:sz="0" w:space="0" w:color="auto" w:frame="1"/>
              </w:rPr>
              <w:t xml:space="preserve">, J.M. Livingston, P.B. Russell, P.A. </w:t>
            </w:r>
            <w:proofErr w:type="spellStart"/>
            <w:r>
              <w:rPr>
                <w:sz w:val="16"/>
                <w:szCs w:val="16"/>
                <w:bdr w:val="none" w:sz="0" w:space="0" w:color="auto" w:frame="1"/>
              </w:rPr>
              <w:t>Durkee</w:t>
            </w:r>
            <w:proofErr w:type="spellEnd"/>
            <w:r>
              <w:rPr>
                <w:sz w:val="16"/>
                <w:szCs w:val="16"/>
                <w:bdr w:val="none" w:sz="0" w:space="0" w:color="auto" w:frame="1"/>
              </w:rPr>
              <w:t xml:space="preserve">, P. </w:t>
            </w:r>
            <w:proofErr w:type="spellStart"/>
            <w:r>
              <w:rPr>
                <w:sz w:val="16"/>
                <w:szCs w:val="16"/>
                <w:bdr w:val="none" w:sz="0" w:space="0" w:color="auto" w:frame="1"/>
              </w:rPr>
              <w:t>Formenti</w:t>
            </w:r>
            <w:proofErr w:type="spellEnd"/>
            <w:r>
              <w:rPr>
                <w:sz w:val="16"/>
                <w:szCs w:val="16"/>
                <w:bdr w:val="none" w:sz="0" w:space="0" w:color="auto" w:frame="1"/>
              </w:rPr>
              <w:t xml:space="preserve">, M.O. </w:t>
            </w:r>
            <w:proofErr w:type="spellStart"/>
            <w:r>
              <w:rPr>
                <w:sz w:val="16"/>
                <w:szCs w:val="16"/>
                <w:bdr w:val="none" w:sz="0" w:space="0" w:color="auto" w:frame="1"/>
              </w:rPr>
              <w:t>Andreae</w:t>
            </w:r>
            <w:proofErr w:type="spellEnd"/>
            <w:r>
              <w:rPr>
                <w:sz w:val="16"/>
                <w:szCs w:val="16"/>
                <w:bdr w:val="none" w:sz="0" w:space="0" w:color="auto" w:frame="1"/>
              </w:rPr>
              <w:t xml:space="preserve">.  Ground-based Lidar Measurements of Aerosols During ACE-2: Instrument Description, Results, and Comparisons with other Ground-based and Airborne Measurements, </w:t>
            </w:r>
            <w:proofErr w:type="spellStart"/>
            <w:r>
              <w:rPr>
                <w:sz w:val="16"/>
                <w:szCs w:val="16"/>
                <w:bdr w:val="none" w:sz="0" w:space="0" w:color="auto" w:frame="1"/>
              </w:rPr>
              <w:t>Tellus</w:t>
            </w:r>
            <w:proofErr w:type="spellEnd"/>
            <w:r>
              <w:rPr>
                <w:sz w:val="16"/>
                <w:szCs w:val="16"/>
                <w:bdr w:val="none" w:sz="0" w:space="0" w:color="auto" w:frame="1"/>
              </w:rPr>
              <w:t xml:space="preserve"> B, 52, 635-650, 2000.</w:t>
            </w:r>
          </w:p>
          <w:p w:rsidR="00E80C12" w:rsidRDefault="00E80C12">
            <w:r>
              <w:rPr>
                <w:sz w:val="16"/>
                <w:szCs w:val="16"/>
                <w:bdr w:val="none" w:sz="0" w:space="0" w:color="auto" w:frame="1"/>
              </w:rPr>
              <w:t xml:space="preserve">Anderson, T. L., R. J. </w:t>
            </w:r>
            <w:proofErr w:type="spellStart"/>
            <w:r>
              <w:rPr>
                <w:sz w:val="16"/>
                <w:szCs w:val="16"/>
                <w:bdr w:val="none" w:sz="0" w:space="0" w:color="auto" w:frame="1"/>
              </w:rPr>
              <w:t>Charlson</w:t>
            </w:r>
            <w:proofErr w:type="spellEnd"/>
            <w:r>
              <w:rPr>
                <w:sz w:val="16"/>
                <w:szCs w:val="16"/>
                <w:bdr w:val="none" w:sz="0" w:space="0" w:color="auto" w:frame="1"/>
              </w:rPr>
              <w:t xml:space="preserve">, D. M. Winker, J. A. </w:t>
            </w:r>
            <w:proofErr w:type="spellStart"/>
            <w:r>
              <w:rPr>
                <w:sz w:val="16"/>
                <w:szCs w:val="16"/>
                <w:bdr w:val="none" w:sz="0" w:space="0" w:color="auto" w:frame="1"/>
              </w:rPr>
              <w:t>Ogren</w:t>
            </w:r>
            <w:proofErr w:type="spellEnd"/>
            <w:r>
              <w:rPr>
                <w:sz w:val="16"/>
                <w:szCs w:val="16"/>
                <w:bdr w:val="none" w:sz="0" w:space="0" w:color="auto" w:frame="1"/>
              </w:rPr>
              <w:t xml:space="preserve">, and K. </w:t>
            </w:r>
            <w:proofErr w:type="spellStart"/>
            <w:r>
              <w:rPr>
                <w:sz w:val="16"/>
                <w:szCs w:val="16"/>
                <w:bdr w:val="none" w:sz="0" w:space="0" w:color="auto" w:frame="1"/>
              </w:rPr>
              <w:t>Holmén</w:t>
            </w:r>
            <w:proofErr w:type="spellEnd"/>
            <w:r>
              <w:rPr>
                <w:sz w:val="16"/>
                <w:szCs w:val="16"/>
                <w:bdr w:val="none" w:sz="0" w:space="0" w:color="auto" w:frame="1"/>
              </w:rPr>
              <w:t>, Mesoscale variations of tropospheric aerosols, J. Atmos. Sci., 60, 119– 136, 2003.</w:t>
            </w:r>
          </w:p>
          <w:p w:rsidR="00E80C12" w:rsidRDefault="00E80C12">
            <w:pPr>
              <w:rPr>
                <w:sz w:val="24"/>
                <w:szCs w:val="24"/>
              </w:rPr>
            </w:pPr>
            <w:r>
              <w:rPr>
                <w:sz w:val="16"/>
                <w:szCs w:val="16"/>
                <w:bdr w:val="none" w:sz="0" w:space="0" w:color="auto" w:frame="1"/>
              </w:rPr>
              <w:t xml:space="preserve">Shimizu, A., T. </w:t>
            </w:r>
            <w:proofErr w:type="spellStart"/>
            <w:r>
              <w:rPr>
                <w:sz w:val="16"/>
                <w:szCs w:val="16"/>
                <w:bdr w:val="none" w:sz="0" w:space="0" w:color="auto" w:frame="1"/>
              </w:rPr>
              <w:t>Nishizawa</w:t>
            </w:r>
            <w:proofErr w:type="spellEnd"/>
            <w:r>
              <w:rPr>
                <w:sz w:val="16"/>
                <w:szCs w:val="16"/>
                <w:bdr w:val="none" w:sz="0" w:space="0" w:color="auto" w:frame="1"/>
              </w:rPr>
              <w:t xml:space="preserve">, Y. </w:t>
            </w:r>
            <w:proofErr w:type="spellStart"/>
            <w:r>
              <w:rPr>
                <w:sz w:val="16"/>
                <w:szCs w:val="16"/>
                <w:bdr w:val="none" w:sz="0" w:space="0" w:color="auto" w:frame="1"/>
              </w:rPr>
              <w:t>Jin</w:t>
            </w:r>
            <w:proofErr w:type="spellEnd"/>
            <w:r>
              <w:rPr>
                <w:sz w:val="16"/>
                <w:szCs w:val="16"/>
                <w:bdr w:val="none" w:sz="0" w:space="0" w:color="auto" w:frame="1"/>
              </w:rPr>
              <w:t xml:space="preserve">, S.-W. Kim, Z. Wang, D. </w:t>
            </w:r>
            <w:proofErr w:type="spellStart"/>
            <w:r>
              <w:rPr>
                <w:sz w:val="16"/>
                <w:szCs w:val="16"/>
                <w:bdr w:val="none" w:sz="0" w:space="0" w:color="auto" w:frame="1"/>
              </w:rPr>
              <w:t>Batdorj</w:t>
            </w:r>
            <w:proofErr w:type="spellEnd"/>
            <w:r>
              <w:rPr>
                <w:sz w:val="16"/>
                <w:szCs w:val="16"/>
                <w:bdr w:val="none" w:sz="0" w:space="0" w:color="auto" w:frame="1"/>
              </w:rPr>
              <w:t xml:space="preserve"> and N. Sugimoto, Evolution of a </w:t>
            </w:r>
            <w:proofErr w:type="spellStart"/>
            <w:r>
              <w:rPr>
                <w:sz w:val="16"/>
                <w:szCs w:val="16"/>
                <w:bdr w:val="none" w:sz="0" w:space="0" w:color="auto" w:frame="1"/>
              </w:rPr>
              <w:t>lidar</w:t>
            </w:r>
            <w:proofErr w:type="spellEnd"/>
            <w:r>
              <w:rPr>
                <w:sz w:val="16"/>
                <w:szCs w:val="16"/>
                <w:bdr w:val="none" w:sz="0" w:space="0" w:color="auto" w:frame="1"/>
              </w:rPr>
              <w:t xml:space="preserve"> network for tropospheric aerosol detection in East Asia, Optical Engineering. 56 (3), 031219, 2016.</w:t>
            </w:r>
          </w:p>
        </w:tc>
      </w:tr>
      <w:tr w:rsidR="00E80C12"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jc w:val="center"/>
              <w:rPr>
                <w:sz w:val="24"/>
                <w:szCs w:val="24"/>
              </w:rPr>
            </w:pPr>
            <w:r>
              <w:rPr>
                <w:b/>
                <w:bCs/>
                <w:color w:val="FFFFFF"/>
                <w:sz w:val="16"/>
                <w:szCs w:val="16"/>
                <w:bdr w:val="none" w:sz="0" w:space="0" w:color="auto" w:frame="1"/>
              </w:rPr>
              <w:t>Adaptation and Extremes</w:t>
            </w:r>
          </w:p>
        </w:tc>
      </w:tr>
      <w:tr w:rsidR="00E80C12"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 </w:t>
            </w:r>
          </w:p>
        </w:tc>
        <w:tc>
          <w:tcPr>
            <w:tcW w:w="57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jc w:val="center"/>
              <w:rPr>
                <w:sz w:val="24"/>
                <w:szCs w:val="24"/>
              </w:rPr>
            </w:pPr>
            <w:r>
              <w:rPr>
                <w:sz w:val="16"/>
                <w:szCs w:val="16"/>
                <w:bdr w:val="none" w:sz="0" w:space="0" w:color="auto" w:frame="1"/>
              </w:rPr>
              <w:t>Relevant? (Yes/No)</w:t>
            </w:r>
          </w:p>
        </w:tc>
        <w:tc>
          <w:tcPr>
            <w:tcW w:w="65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115"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jc w:val="center"/>
              <w:rPr>
                <w:sz w:val="24"/>
                <w:szCs w:val="24"/>
              </w:rPr>
            </w:pPr>
            <w:r>
              <w:rPr>
                <w:sz w:val="16"/>
                <w:szCs w:val="16"/>
                <w:bdr w:val="none" w:sz="0" w:space="0" w:color="auto" w:frame="1"/>
              </w:rPr>
              <w:t>Explanation</w:t>
            </w:r>
          </w:p>
        </w:tc>
      </w:tr>
      <w:tr w:rsidR="00E80C12"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c>
          <w:tcPr>
            <w:tcW w:w="65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c>
          <w:tcPr>
            <w:tcW w:w="3115"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E80C12" w:rsidRDefault="00E80C12">
            <w:pPr>
              <w:rPr>
                <w:sz w:val="24"/>
                <w:szCs w:val="24"/>
              </w:rPr>
            </w:pPr>
            <w:r>
              <w:rPr>
                <w:color w:val="FF0000"/>
                <w:sz w:val="16"/>
                <w:szCs w:val="16"/>
                <w:bdr w:val="none" w:sz="0" w:space="0" w:color="auto" w:frame="1"/>
              </w:rPr>
              <w:t>Reviewers are invited to suggest answers for these fields</w:t>
            </w:r>
          </w:p>
        </w:tc>
      </w:tr>
      <w:tr w:rsidR="00E80C12" w:rsidTr="00E87B06">
        <w:trPr>
          <w:trHeight w:val="266"/>
          <w:jc w:val="center"/>
        </w:trPr>
        <w:tc>
          <w:tcPr>
            <w:tcW w:w="65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E80C12" w:rsidRDefault="00E80C12">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c>
          <w:tcPr>
            <w:tcW w:w="65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sz w:val="16"/>
                <w:szCs w:val="16"/>
                <w:bdr w:val="none" w:sz="0" w:space="0" w:color="auto" w:frame="1"/>
              </w:rPr>
              <w:t> </w:t>
            </w:r>
          </w:p>
        </w:tc>
        <w:tc>
          <w:tcPr>
            <w:tcW w:w="3115"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E80C12" w:rsidRDefault="00E80C12">
            <w:pPr>
              <w:rPr>
                <w:sz w:val="24"/>
                <w:szCs w:val="24"/>
              </w:rPr>
            </w:pPr>
            <w:r>
              <w:rPr>
                <w:color w:val="FF0000"/>
                <w:sz w:val="16"/>
                <w:szCs w:val="16"/>
                <w:bdr w:val="none" w:sz="0" w:space="0" w:color="auto" w:frame="1"/>
              </w:rPr>
              <w:t>Reviewers are invited to suggest answers for these fields</w:t>
            </w:r>
          </w:p>
        </w:tc>
      </w:tr>
    </w:tbl>
    <w:p w:rsidR="00E80C12" w:rsidRDefault="00E80C12" w:rsidP="00E80C12">
      <w:pPr>
        <w:rPr>
          <w:color w:val="222222"/>
        </w:rPr>
      </w:pPr>
      <w:r>
        <w:rPr>
          <w:color w:val="222222"/>
        </w:rPr>
        <w:br w:type="textWrapping" w:clear="all"/>
      </w:r>
      <w:r w:rsidR="00E87B06">
        <w:rPr>
          <w:color w:val="222222"/>
        </w:rPr>
        <w:pict>
          <v:rect id="_x0000_i1025" style="width:178.2pt;height:.75pt" o:hrpct="330" o:hrstd="t" o:hr="t" fillcolor="#a0a0a0" stroked="f"/>
        </w:pict>
      </w:r>
    </w:p>
    <w:p w:rsidR="00E80C12" w:rsidRPr="007820D1" w:rsidRDefault="00E80C12" w:rsidP="00E80C12">
      <w:pPr>
        <w:pStyle w:val="NormalWeb"/>
        <w:spacing w:before="0" w:beforeAutospacing="0" w:after="0" w:afterAutospacing="0"/>
        <w:rPr>
          <w:rFonts w:asciiTheme="minorHAnsi" w:hAnsiTheme="minorHAnsi"/>
          <w:color w:val="222222"/>
          <w:lang w:val="en-US"/>
        </w:rPr>
      </w:pPr>
      <w:r w:rsidRPr="007820D1">
        <w:rPr>
          <w:rFonts w:asciiTheme="minorHAnsi" w:hAnsiTheme="minorHAnsi"/>
          <w:color w:val="1155CC"/>
          <w:sz w:val="22"/>
          <w:szCs w:val="22"/>
          <w:bdr w:val="none" w:sz="0" w:space="0" w:color="auto" w:frame="1"/>
          <w:lang w:val="en-US"/>
        </w:rPr>
        <w:t>[1]</w:t>
      </w:r>
      <w:r w:rsidRPr="007820D1">
        <w:rPr>
          <w:rFonts w:asciiTheme="minorHAnsi" w:hAnsiTheme="minorHAnsi"/>
          <w:color w:val="222222"/>
          <w:sz w:val="16"/>
          <w:szCs w:val="16"/>
          <w:bdr w:val="none" w:sz="0" w:space="0" w:color="auto" w:frame="1"/>
          <w:lang w:val="en-US"/>
        </w:rPr>
        <w:t>Goal (G); Breakthrough (B)</w:t>
      </w:r>
      <w:ins w:id="0" w:author="Unknown" w:date="2019-11-18T13:07:00Z">
        <w:r w:rsidRPr="007820D1">
          <w:rPr>
            <w:rFonts w:asciiTheme="minorHAnsi" w:hAnsiTheme="minorHAnsi"/>
            <w:color w:val="222222"/>
            <w:sz w:val="16"/>
            <w:szCs w:val="16"/>
            <w:bdr w:val="none" w:sz="0" w:space="0" w:color="auto" w:frame="1"/>
            <w:lang w:val="en-US"/>
          </w:rPr>
          <w:t> </w:t>
        </w:r>
      </w:ins>
      <w:r w:rsidRPr="007820D1">
        <w:rPr>
          <w:rFonts w:asciiTheme="minorHAnsi" w:hAnsiTheme="minorHAnsi"/>
          <w:color w:val="222222"/>
          <w:sz w:val="16"/>
          <w:szCs w:val="16"/>
          <w:bdr w:val="none" w:sz="0" w:space="0" w:color="auto" w:frame="1"/>
          <w:lang w:val="en-US"/>
        </w:rPr>
        <w:t>(not mandatory, more as one possible); Threshold (T), for definitions see </w:t>
      </w:r>
      <w:hyperlink r:id="rId11" w:tgtFrame="_blank" w:history="1">
        <w:r w:rsidRPr="007820D1">
          <w:rPr>
            <w:rStyle w:val="Hyperlink"/>
            <w:rFonts w:asciiTheme="minorHAnsi" w:hAnsiTheme="minorHAnsi"/>
            <w:color w:val="6611CC"/>
            <w:sz w:val="16"/>
            <w:szCs w:val="16"/>
            <w:bdr w:val="none" w:sz="0" w:space="0" w:color="auto" w:frame="1"/>
            <w:lang w:val="en-GB"/>
          </w:rPr>
          <w:t>Guidelines</w:t>
        </w:r>
      </w:hyperlink>
    </w:p>
    <w:p w:rsidR="00E80C12" w:rsidRPr="007820D1" w:rsidRDefault="00E80C12" w:rsidP="00E80C12">
      <w:pPr>
        <w:pStyle w:val="NormalWeb"/>
        <w:spacing w:before="0" w:beforeAutospacing="0" w:after="0" w:afterAutospacing="0"/>
        <w:rPr>
          <w:rFonts w:asciiTheme="minorHAnsi" w:hAnsiTheme="minorHAnsi"/>
          <w:color w:val="222222"/>
          <w:lang w:val="en-US"/>
        </w:rPr>
      </w:pPr>
      <w:r w:rsidRPr="007820D1">
        <w:rPr>
          <w:rFonts w:asciiTheme="minorHAnsi" w:hAnsiTheme="minorHAnsi"/>
          <w:color w:val="1155CC"/>
          <w:sz w:val="20"/>
          <w:szCs w:val="20"/>
          <w:bdr w:val="none" w:sz="0" w:space="0" w:color="auto" w:frame="1"/>
          <w:lang w:val="en-US"/>
        </w:rPr>
        <w:t>[2]</w:t>
      </w:r>
      <w:r w:rsidRPr="007820D1">
        <w:rPr>
          <w:rFonts w:asciiTheme="minorHAnsi" w:hAnsiTheme="minorHAnsi"/>
          <w:color w:val="222222"/>
          <w:bdr w:val="none" w:sz="0" w:space="0" w:color="auto" w:frame="1"/>
          <w:lang w:val="en-US"/>
        </w:rPr>
        <w:t> </w:t>
      </w:r>
      <w:r w:rsidRPr="007820D1">
        <w:rPr>
          <w:rFonts w:asciiTheme="minorHAnsi" w:hAnsiTheme="minorHAnsi"/>
          <w:color w:val="222222"/>
          <w:sz w:val="16"/>
          <w:szCs w:val="16"/>
          <w:bdr w:val="none" w:sz="0" w:space="0" w:color="auto" w:frame="1"/>
          <w:lang w:val="en-US"/>
        </w:rPr>
        <w:t>Is the ECV Product directly relevant to support Climate Adaptation?</w:t>
      </w:r>
    </w:p>
    <w:p w:rsidR="00E80C12" w:rsidRPr="00E80C12" w:rsidRDefault="00E80C12" w:rsidP="00E80C12">
      <w:pPr>
        <w:pStyle w:val="NormalWeb"/>
        <w:spacing w:before="0" w:beforeAutospacing="0" w:after="0" w:afterAutospacing="0"/>
        <w:rPr>
          <w:color w:val="222222"/>
          <w:lang w:val="en-US"/>
        </w:rPr>
      </w:pPr>
      <w:bookmarkStart w:id="1" w:name="6073fd83-41d2-4983-b2d0-0e36b03374e6@wmo"/>
      <w:r w:rsidRPr="007820D1">
        <w:rPr>
          <w:rFonts w:asciiTheme="minorHAnsi" w:hAnsiTheme="minorHAnsi"/>
          <w:color w:val="1155CC"/>
          <w:sz w:val="20"/>
          <w:szCs w:val="20"/>
          <w:bdr w:val="none" w:sz="0" w:space="0" w:color="auto" w:frame="1"/>
          <w:lang w:val="en-US"/>
        </w:rPr>
        <w:t>[3]</w:t>
      </w:r>
      <w:bookmarkEnd w:id="1"/>
      <w:r w:rsidRPr="007820D1">
        <w:rPr>
          <w:rFonts w:asciiTheme="minorHAnsi" w:hAnsiTheme="minorHAnsi"/>
          <w:color w:val="222222"/>
          <w:bdr w:val="none" w:sz="0" w:space="0" w:color="auto" w:frame="1"/>
          <w:lang w:val="en-US"/>
        </w:rPr>
        <w:t> </w:t>
      </w:r>
      <w:r w:rsidRPr="007820D1">
        <w:rPr>
          <w:rFonts w:asciiTheme="minorHAnsi" w:hAnsiTheme="minorHAnsi"/>
          <w:color w:val="222222"/>
          <w:sz w:val="16"/>
          <w:szCs w:val="16"/>
          <w:bdr w:val="none" w:sz="0" w:space="0" w:color="auto" w:frame="1"/>
          <w:lang w:val="en-US"/>
        </w:rPr>
        <w:t>Can the ECV Product be used to monitor climate extremes or aspects of extremes</w:t>
      </w:r>
      <w:r>
        <w:rPr>
          <w:color w:val="222222"/>
          <w:sz w:val="16"/>
          <w:szCs w:val="16"/>
          <w:bdr w:val="none" w:sz="0" w:space="0" w:color="auto" w:frame="1"/>
          <w:lang w:val="en-US"/>
        </w:rPr>
        <w:t>?</w:t>
      </w:r>
    </w:p>
    <w:p w:rsidR="00215C42" w:rsidRDefault="00215C42" w:rsidP="00215C42">
      <w:pPr>
        <w:sectPr w:rsidR="00215C42" w:rsidSect="000768AB">
          <w:pgSz w:w="12240" w:h="15840"/>
          <w:pgMar w:top="720" w:right="720" w:bottom="720" w:left="720" w:header="708" w:footer="708" w:gutter="0"/>
          <w:cols w:space="708"/>
          <w:docGrid w:linePitch="360"/>
        </w:sectPr>
      </w:pPr>
    </w:p>
    <w:p w:rsidR="00215C42" w:rsidRPr="00215C42" w:rsidRDefault="00215C42" w:rsidP="000768AB">
      <w:pPr>
        <w:pStyle w:val="Heading3"/>
      </w:pPr>
      <w:r w:rsidRPr="009029F2">
        <w:lastRenderedPageBreak/>
        <w:t>Comment 1</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E80C12">
            <w:pPr>
              <w:rPr>
                <w:sz w:val="20"/>
                <w:szCs w:val="20"/>
              </w:rPr>
            </w:pPr>
            <w:r w:rsidRPr="009029F2">
              <w:rPr>
                <w:sz w:val="20"/>
                <w:szCs w:val="20"/>
              </w:rPr>
              <w:t>Author</w:t>
            </w:r>
            <w:r>
              <w:rPr>
                <w:sz w:val="20"/>
                <w:szCs w:val="20"/>
              </w:rPr>
              <w:t xml:space="preserve">: </w:t>
            </w:r>
            <w:r w:rsidR="00E80C12">
              <w:rPr>
                <w:sz w:val="20"/>
                <w:szCs w:val="20"/>
              </w:rPr>
              <w:t>Werner Thomas</w:t>
            </w:r>
          </w:p>
        </w:tc>
        <w:tc>
          <w:tcPr>
            <w:tcW w:w="2559" w:type="pct"/>
            <w:vAlign w:val="center"/>
          </w:tcPr>
          <w:p w:rsidR="00E80C12" w:rsidRPr="00E80C12" w:rsidRDefault="009029F2" w:rsidP="00E80C12">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hyperlink r:id="rId12" w:history="1">
              <w:r w:rsidR="00E80C12" w:rsidRPr="00E80C12">
                <w:rPr>
                  <w:rStyle w:val="Hyperlink"/>
                  <w:rFonts w:cs="Arial"/>
                  <w:bCs/>
                  <w:sz w:val="20"/>
                  <w:szCs w:val="20"/>
                  <w:shd w:val="clear" w:color="auto" w:fill="FFFFFF"/>
                </w:rPr>
                <w:t>Werner.Thomas@dwd.de</w:t>
              </w:r>
            </w:hyperlink>
            <w:r w:rsidR="00E80C12" w:rsidRPr="00E80C12">
              <w:rPr>
                <w:rFonts w:cs="Arial"/>
                <w:bCs/>
                <w:color w:val="222222"/>
                <w:sz w:val="20"/>
                <w:szCs w:val="20"/>
                <w:shd w:val="clear" w:color="auto" w:fill="FFFFFF"/>
              </w:rPr>
              <w:t xml:space="preserve"> </w:t>
            </w:r>
          </w:p>
        </w:tc>
      </w:tr>
      <w:tr w:rsidR="009029F2" w:rsidTr="009029F2">
        <w:tc>
          <w:tcPr>
            <w:tcW w:w="5000" w:type="pct"/>
            <w:gridSpan w:val="2"/>
          </w:tcPr>
          <w:p w:rsidR="00E80C12" w:rsidRPr="00E80C12" w:rsidRDefault="00E80C12" w:rsidP="00E80C12">
            <w:pPr>
              <w:rPr>
                <w:sz w:val="20"/>
                <w:szCs w:val="20"/>
              </w:rPr>
            </w:pPr>
            <w:r w:rsidRPr="00E80C12">
              <w:rPr>
                <w:sz w:val="20"/>
                <w:szCs w:val="20"/>
              </w:rPr>
              <w:t>The extinction is dimensionless but not so the extinction coefficient (which is meant here). The unit is 1/m (or more convenient 1/km).</w:t>
            </w:r>
          </w:p>
          <w:p w:rsidR="00E80C12" w:rsidRPr="00E80C12" w:rsidRDefault="00E80C12" w:rsidP="00E80C12">
            <w:pPr>
              <w:rPr>
                <w:sz w:val="20"/>
                <w:szCs w:val="20"/>
              </w:rPr>
            </w:pPr>
          </w:p>
          <w:p w:rsidR="00E80C12" w:rsidRPr="00E80C12" w:rsidRDefault="00E80C12" w:rsidP="00E80C12">
            <w:pPr>
              <w:rPr>
                <w:sz w:val="20"/>
                <w:szCs w:val="20"/>
              </w:rPr>
            </w:pPr>
            <w:r w:rsidRPr="00E80C12">
              <w:rPr>
                <w:sz w:val="20"/>
                <w:szCs w:val="20"/>
              </w:rPr>
              <w:t>temp. resolution: values do not match the corresponding requirements of the AOD. Average values of 60, 180, 360 days will translate into more or less equal profiles.</w:t>
            </w:r>
          </w:p>
          <w:p w:rsidR="00E80C12" w:rsidRPr="00E80C12" w:rsidRDefault="00E80C12" w:rsidP="00E80C12">
            <w:pPr>
              <w:rPr>
                <w:sz w:val="20"/>
                <w:szCs w:val="20"/>
              </w:rPr>
            </w:pPr>
          </w:p>
          <w:p w:rsidR="00E80C12" w:rsidRPr="00E80C12" w:rsidRDefault="00E80C12" w:rsidP="00E80C12">
            <w:pPr>
              <w:rPr>
                <w:sz w:val="20"/>
                <w:szCs w:val="20"/>
              </w:rPr>
            </w:pPr>
            <w:r w:rsidRPr="00E80C12">
              <w:rPr>
                <w:sz w:val="20"/>
                <w:szCs w:val="20"/>
              </w:rPr>
              <w:t>Could there simply be a mismatch of requirements of the temporal resolution and the timeliness ?</w:t>
            </w:r>
          </w:p>
          <w:p w:rsidR="00E80C12" w:rsidRPr="00E80C12" w:rsidRDefault="00E80C12" w:rsidP="00E80C12">
            <w:pPr>
              <w:rPr>
                <w:sz w:val="20"/>
                <w:szCs w:val="20"/>
              </w:rPr>
            </w:pPr>
          </w:p>
          <w:p w:rsidR="009029F2" w:rsidRPr="009029F2" w:rsidRDefault="00E80C12" w:rsidP="00E80C12">
            <w:pPr>
              <w:rPr>
                <w:sz w:val="20"/>
                <w:szCs w:val="20"/>
              </w:rPr>
            </w:pPr>
            <w:r w:rsidRPr="00E80C12">
              <w:rPr>
                <w:sz w:val="20"/>
                <w:szCs w:val="20"/>
              </w:rPr>
              <w:t xml:space="preserve">Harald </w:t>
            </w:r>
            <w:proofErr w:type="spellStart"/>
            <w:r w:rsidRPr="00E80C12">
              <w:rPr>
                <w:sz w:val="20"/>
                <w:szCs w:val="20"/>
              </w:rPr>
              <w:t>Flentje</w:t>
            </w:r>
            <w:proofErr w:type="spellEnd"/>
            <w:r w:rsidRPr="00E80C12">
              <w:rPr>
                <w:sz w:val="20"/>
                <w:szCs w:val="20"/>
              </w:rPr>
              <w:t xml:space="preserve">, Ina </w:t>
            </w:r>
            <w:proofErr w:type="spellStart"/>
            <w:r w:rsidRPr="00E80C12">
              <w:rPr>
                <w:sz w:val="20"/>
                <w:szCs w:val="20"/>
              </w:rPr>
              <w:t>Mattis</w:t>
            </w:r>
            <w:proofErr w:type="spellEnd"/>
            <w:r w:rsidRPr="00E80C12">
              <w:rPr>
                <w:sz w:val="20"/>
                <w:szCs w:val="20"/>
              </w:rPr>
              <w:t xml:space="preserve"> and Werner Thomas</w:t>
            </w:r>
          </w:p>
        </w:tc>
      </w:tr>
    </w:tbl>
    <w:p w:rsidR="009029F2" w:rsidRDefault="00215C42" w:rsidP="000768AB">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9029F2" w:rsidTr="00215C42">
        <w:trPr>
          <w:trHeight w:val="340"/>
        </w:trPr>
        <w:tc>
          <w:tcPr>
            <w:tcW w:w="2441" w:type="pct"/>
            <w:vAlign w:val="center"/>
          </w:tcPr>
          <w:p w:rsidR="009029F2" w:rsidRPr="00215C42" w:rsidRDefault="009029F2" w:rsidP="00215C42">
            <w:pPr>
              <w:rPr>
                <w:sz w:val="20"/>
                <w:szCs w:val="20"/>
              </w:rPr>
            </w:pPr>
            <w:r w:rsidRPr="009029F2">
              <w:rPr>
                <w:sz w:val="20"/>
                <w:szCs w:val="20"/>
              </w:rPr>
              <w:t>Author</w:t>
            </w:r>
            <w:r>
              <w:rPr>
                <w:sz w:val="20"/>
                <w:szCs w:val="20"/>
              </w:rPr>
              <w:t>:</w:t>
            </w:r>
            <w:r w:rsidR="00E80C12" w:rsidRPr="00E80C12">
              <w:rPr>
                <w:sz w:val="20"/>
                <w:szCs w:val="20"/>
              </w:rPr>
              <w:t xml:space="preserve"> Thomas Popp</w:t>
            </w:r>
          </w:p>
        </w:tc>
        <w:tc>
          <w:tcPr>
            <w:tcW w:w="2559" w:type="pct"/>
            <w:vAlign w:val="center"/>
          </w:tcPr>
          <w:p w:rsidR="009029F2" w:rsidRPr="00215C42" w:rsidRDefault="009029F2" w:rsidP="00215C42">
            <w:pPr>
              <w:rPr>
                <w:sz w:val="20"/>
                <w:szCs w:val="20"/>
              </w:rPr>
            </w:pPr>
            <w:r w:rsidRPr="009029F2">
              <w:rPr>
                <w:sz w:val="20"/>
                <w:szCs w:val="20"/>
              </w:rPr>
              <w:t xml:space="preserve">Email: </w:t>
            </w:r>
            <w:hyperlink r:id="rId13" w:history="1">
              <w:r w:rsidR="00E80C12" w:rsidRPr="00E80C12">
                <w:rPr>
                  <w:rStyle w:val="Hyperlink"/>
                  <w:sz w:val="20"/>
                  <w:szCs w:val="20"/>
                </w:rPr>
                <w:t>thomas.popp@dlr.de</w:t>
              </w:r>
            </w:hyperlink>
          </w:p>
        </w:tc>
      </w:tr>
      <w:tr w:rsidR="009029F2" w:rsidTr="00215C42">
        <w:tc>
          <w:tcPr>
            <w:tcW w:w="5000" w:type="pct"/>
            <w:gridSpan w:val="2"/>
          </w:tcPr>
          <w:p w:rsidR="009029F2" w:rsidRPr="009029F2" w:rsidRDefault="00E80C12" w:rsidP="00E80C12">
            <w:pPr>
              <w:rPr>
                <w:sz w:val="20"/>
                <w:szCs w:val="20"/>
              </w:rPr>
            </w:pPr>
            <w:r w:rsidRPr="00E80C12">
              <w:rPr>
                <w:sz w:val="20"/>
                <w:szCs w:val="20"/>
              </w:rPr>
              <w:t>I suggest to split the requirements for the troposphere and the stratosphere since different processes are important and this implies different scales</w:t>
            </w:r>
          </w:p>
        </w:tc>
      </w:tr>
    </w:tbl>
    <w:p w:rsidR="00215C42" w:rsidRDefault="00215C42" w:rsidP="000768AB">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215C42" w:rsidTr="00215C42">
        <w:trPr>
          <w:trHeight w:val="340"/>
        </w:trPr>
        <w:tc>
          <w:tcPr>
            <w:tcW w:w="2441" w:type="pct"/>
            <w:vAlign w:val="center"/>
          </w:tcPr>
          <w:p w:rsidR="00215C42" w:rsidRPr="00215C42" w:rsidRDefault="00215C42" w:rsidP="00117AC7">
            <w:pPr>
              <w:rPr>
                <w:sz w:val="20"/>
                <w:szCs w:val="20"/>
              </w:rPr>
            </w:pPr>
            <w:proofErr w:type="spellStart"/>
            <w:r w:rsidRPr="009029F2">
              <w:rPr>
                <w:sz w:val="20"/>
                <w:szCs w:val="20"/>
              </w:rPr>
              <w:t>Author</w:t>
            </w:r>
            <w:r>
              <w:rPr>
                <w:sz w:val="20"/>
                <w:szCs w:val="20"/>
              </w:rPr>
              <w:t>:</w:t>
            </w:r>
            <w:r w:rsidR="00805AED">
              <w:rPr>
                <w:sz w:val="20"/>
                <w:szCs w:val="20"/>
              </w:rPr>
              <w:t>Angela</w:t>
            </w:r>
            <w:proofErr w:type="spellEnd"/>
            <w:r w:rsidR="00805AED">
              <w:rPr>
                <w:sz w:val="20"/>
                <w:szCs w:val="20"/>
              </w:rPr>
              <w:t xml:space="preserve"> Benedetti</w:t>
            </w:r>
          </w:p>
        </w:tc>
        <w:tc>
          <w:tcPr>
            <w:tcW w:w="2559" w:type="pct"/>
            <w:vAlign w:val="center"/>
          </w:tcPr>
          <w:p w:rsidR="00805AED" w:rsidRPr="00215C42" w:rsidRDefault="00215C42" w:rsidP="00117AC7">
            <w:pPr>
              <w:rPr>
                <w:sz w:val="20"/>
                <w:szCs w:val="20"/>
              </w:rPr>
            </w:pPr>
            <w:r w:rsidRPr="009029F2">
              <w:rPr>
                <w:sz w:val="20"/>
                <w:szCs w:val="20"/>
              </w:rPr>
              <w:t xml:space="preserve">Email: </w:t>
            </w:r>
            <w:hyperlink r:id="rId14" w:history="1">
              <w:r w:rsidR="00805AED" w:rsidRPr="00697ACC">
                <w:rPr>
                  <w:rStyle w:val="Hyperlink"/>
                  <w:sz w:val="20"/>
                  <w:szCs w:val="20"/>
                </w:rPr>
                <w:t>angela.benedetti@ecmwf.int</w:t>
              </w:r>
            </w:hyperlink>
            <w:r w:rsidR="00805AED">
              <w:rPr>
                <w:sz w:val="20"/>
                <w:szCs w:val="20"/>
              </w:rPr>
              <w:t xml:space="preserve"> </w:t>
            </w:r>
          </w:p>
        </w:tc>
      </w:tr>
      <w:tr w:rsidR="00215C42" w:rsidTr="00215C42">
        <w:tc>
          <w:tcPr>
            <w:tcW w:w="5000" w:type="pct"/>
            <w:gridSpan w:val="2"/>
          </w:tcPr>
          <w:p w:rsidR="00805AED" w:rsidRPr="00805AED" w:rsidRDefault="00805AED" w:rsidP="00805AED">
            <w:pPr>
              <w:rPr>
                <w:sz w:val="20"/>
                <w:szCs w:val="20"/>
              </w:rPr>
            </w:pPr>
            <w:r w:rsidRPr="00805AED">
              <w:rPr>
                <w:sz w:val="20"/>
                <w:szCs w:val="20"/>
              </w:rPr>
              <w:t xml:space="preserve">I believe that the requirements for the horizontal resolution are not appropriate. It is mentioned that the extinction profiles are retrieved by </w:t>
            </w:r>
            <w:proofErr w:type="spellStart"/>
            <w:r w:rsidRPr="00805AED">
              <w:rPr>
                <w:sz w:val="20"/>
                <w:szCs w:val="20"/>
              </w:rPr>
              <w:t>lidars</w:t>
            </w:r>
            <w:proofErr w:type="spellEnd"/>
            <w:r w:rsidRPr="00805AED">
              <w:rPr>
                <w:sz w:val="20"/>
                <w:szCs w:val="20"/>
              </w:rPr>
              <w:t xml:space="preserve"> which have a much higher spatial resolution. I would suggest 3km for Goal, 5km for Breakthrough and 10km for threshold. The temporal resolution seems also quite coarse. Is it because long time-averages are needed for representativeness over a specific region? I would suggest lowering the Goal to 30 days, the Breakthrough to 60 days and the Threshold to 90 days (seasonal average).</w:t>
            </w:r>
          </w:p>
          <w:p w:rsidR="00805AED" w:rsidRPr="00805AED" w:rsidRDefault="00805AED" w:rsidP="00805AED">
            <w:pPr>
              <w:rPr>
                <w:sz w:val="20"/>
                <w:szCs w:val="20"/>
              </w:rPr>
            </w:pPr>
          </w:p>
          <w:p w:rsidR="00215C42" w:rsidRPr="009029F2" w:rsidRDefault="00805AED" w:rsidP="00805AED">
            <w:pPr>
              <w:rPr>
                <w:sz w:val="20"/>
                <w:szCs w:val="20"/>
              </w:rPr>
            </w:pPr>
            <w:r w:rsidRPr="00805AED">
              <w:rPr>
                <w:sz w:val="20"/>
                <w:szCs w:val="20"/>
              </w:rPr>
              <w:t xml:space="preserve"> I have also a comment on the units: normally extinction coefficient is reported in m-1. Here it is implied that an integral over a vertical layer has been performed. Perhaps that is not needed and the ECV could retain its "natural" units?   </w:t>
            </w:r>
          </w:p>
        </w:tc>
      </w:tr>
    </w:tbl>
    <w:p w:rsidR="00805AED" w:rsidRDefault="00805AED" w:rsidP="00215C42">
      <w:pPr>
        <w:rPr>
          <w:sz w:val="20"/>
          <w:szCs w:val="20"/>
        </w:rPr>
      </w:pPr>
    </w:p>
    <w:p w:rsidR="00805AED" w:rsidRDefault="00805AED" w:rsidP="00805AED">
      <w:r>
        <w:br w:type="page"/>
      </w:r>
    </w:p>
    <w:p w:rsidR="00805AED" w:rsidRDefault="00805AED" w:rsidP="00805AED">
      <w:pPr>
        <w:pStyle w:val="Heading2"/>
      </w:pPr>
      <w:r>
        <w:lastRenderedPageBreak/>
        <w:t>Aerosol light extinction vertical profile</w:t>
      </w:r>
    </w:p>
    <w:tbl>
      <w:tblPr>
        <w:tblW w:w="5000" w:type="pct"/>
        <w:jc w:val="center"/>
        <w:tblCellMar>
          <w:left w:w="0" w:type="dxa"/>
          <w:right w:w="0" w:type="dxa"/>
        </w:tblCellMar>
        <w:tblLook w:val="04A0" w:firstRow="1" w:lastRow="0" w:firstColumn="1" w:lastColumn="0" w:noHBand="0" w:noVBand="1"/>
      </w:tblPr>
      <w:tblGrid>
        <w:gridCol w:w="1304"/>
        <w:gridCol w:w="1421"/>
        <w:gridCol w:w="1344"/>
        <w:gridCol w:w="454"/>
        <w:gridCol w:w="908"/>
        <w:gridCol w:w="5585"/>
      </w:tblGrid>
      <w:tr w:rsidR="00805AED" w:rsidTr="00E87B06">
        <w:trPr>
          <w:jc w:val="center"/>
        </w:trPr>
        <w:tc>
          <w:tcPr>
            <w:tcW w:w="59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Name</w:t>
            </w:r>
          </w:p>
        </w:tc>
        <w:tc>
          <w:tcPr>
            <w:tcW w:w="440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Multi-wavelength Aerosol Optical Depth</w:t>
            </w:r>
          </w:p>
        </w:tc>
      </w:tr>
      <w:tr w:rsidR="00805AED" w:rsidTr="00E87B06">
        <w:trPr>
          <w:jc w:val="center"/>
        </w:trPr>
        <w:tc>
          <w:tcPr>
            <w:tcW w:w="59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Definition</w:t>
            </w:r>
          </w:p>
        </w:tc>
        <w:tc>
          <w:tcPr>
            <w:tcW w:w="440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Multi-wavelength AOD is the spectral dependent aerosol extinction coefficient integrated over the geometrical path length.(see note)</w:t>
            </w:r>
          </w:p>
        </w:tc>
      </w:tr>
      <w:tr w:rsidR="00805AED" w:rsidTr="00E87B06">
        <w:trPr>
          <w:jc w:val="center"/>
        </w:trPr>
        <w:tc>
          <w:tcPr>
            <w:tcW w:w="59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Unit</w:t>
            </w:r>
          </w:p>
        </w:tc>
        <w:tc>
          <w:tcPr>
            <w:tcW w:w="440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dimensionless</w:t>
            </w:r>
          </w:p>
        </w:tc>
      </w:tr>
      <w:tr w:rsidR="00805AED" w:rsidTr="00E87B06">
        <w:trPr>
          <w:jc w:val="center"/>
        </w:trPr>
        <w:tc>
          <w:tcPr>
            <w:tcW w:w="59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Note</w:t>
            </w:r>
          </w:p>
        </w:tc>
        <w:tc>
          <w:tcPr>
            <w:tcW w:w="440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r>
              <w:rPr>
                <w:sz w:val="16"/>
                <w:szCs w:val="16"/>
                <w:bdr w:val="none" w:sz="0" w:space="0" w:color="auto" w:frame="1"/>
              </w:rPr>
              <w:t> Aerosol Optical Depth quantifies the extinction of the radiation while propagating in an aerosol layer and reflects the aerosol loading information in the view of remote sensing measurement. AOD varies with wavelength and this variation is related to the aerosol size and type. The GAW guidelines recommend AOD be measured at 3 or more wavelengths among 368, 412, 500, 675, 778, and 862 nm with a bandwidth of 5nm.</w:t>
            </w:r>
          </w:p>
          <w:p w:rsidR="00805AED" w:rsidRDefault="00805AED">
            <w:r>
              <w:rPr>
                <w:sz w:val="16"/>
                <w:szCs w:val="16"/>
                <w:bdr w:val="none" w:sz="0" w:space="0" w:color="auto" w:frame="1"/>
              </w:rPr>
              <w:t> </w:t>
            </w:r>
          </w:p>
          <w:p w:rsidR="00805AED" w:rsidRDefault="00805AED">
            <w:r>
              <w:rPr>
                <w:sz w:val="16"/>
                <w:szCs w:val="16"/>
                <w:bdr w:val="none" w:sz="0" w:space="0" w:color="auto" w:frame="1"/>
              </w:rPr>
              <w:t xml:space="preserve">1) under some assumptions of aerosol models and surface </w:t>
            </w:r>
            <w:proofErr w:type="spellStart"/>
            <w:r>
              <w:rPr>
                <w:sz w:val="16"/>
                <w:szCs w:val="16"/>
                <w:bdr w:val="none" w:sz="0" w:space="0" w:color="auto" w:frame="1"/>
              </w:rPr>
              <w:t>reflectances</w:t>
            </w:r>
            <w:proofErr w:type="spellEnd"/>
            <w:r>
              <w:rPr>
                <w:sz w:val="16"/>
                <w:szCs w:val="16"/>
                <w:bdr w:val="none" w:sz="0" w:space="0" w:color="auto" w:frame="1"/>
              </w:rPr>
              <w:t>, spectral-dependence of AOD permits retrieval of Fine-AOD and Coarse-AOD, defined as the fraction of total aerosol optical depth attributed to the “non-dust” and "dust" aerosols, respectively, which are important parameters to distinguish aerosol type.</w:t>
            </w:r>
          </w:p>
          <w:p w:rsidR="00805AED" w:rsidRDefault="00805AED">
            <w:pPr>
              <w:rPr>
                <w:sz w:val="24"/>
                <w:szCs w:val="24"/>
              </w:rPr>
            </w:pPr>
            <w:r>
              <w:rPr>
                <w:sz w:val="16"/>
                <w:szCs w:val="16"/>
                <w:bdr w:val="none" w:sz="0" w:space="0" w:color="auto" w:frame="1"/>
              </w:rPr>
              <w:t xml:space="preserve">2) The absorption aerosol optical depth(AAOD) is the fraction of AOD related to light absorption and is defined as AAOD=(1−ωo)×AOD where </w:t>
            </w:r>
            <w:proofErr w:type="spellStart"/>
            <w:r>
              <w:rPr>
                <w:sz w:val="16"/>
                <w:szCs w:val="16"/>
                <w:bdr w:val="none" w:sz="0" w:space="0" w:color="auto" w:frame="1"/>
              </w:rPr>
              <w:t>ωo</w:t>
            </w:r>
            <w:proofErr w:type="spellEnd"/>
            <w:r>
              <w:rPr>
                <w:sz w:val="16"/>
                <w:szCs w:val="16"/>
                <w:bdr w:val="none" w:sz="0" w:space="0" w:color="auto" w:frame="1"/>
              </w:rPr>
              <w:t xml:space="preserve"> is the column integrated aerosol single scattering albedo.</w:t>
            </w:r>
          </w:p>
        </w:tc>
      </w:tr>
      <w:tr w:rsidR="00805AED"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jc w:val="center"/>
              <w:rPr>
                <w:sz w:val="24"/>
                <w:szCs w:val="24"/>
              </w:rPr>
            </w:pPr>
            <w:r>
              <w:rPr>
                <w:b/>
                <w:bCs/>
                <w:color w:val="FFFFFF"/>
                <w:sz w:val="16"/>
                <w:szCs w:val="16"/>
                <w:bdr w:val="none" w:sz="0" w:space="0" w:color="auto" w:frame="1"/>
              </w:rPr>
              <w:t>Requirements</w:t>
            </w:r>
          </w:p>
        </w:tc>
      </w:tr>
      <w:tr w:rsidR="00805AED" w:rsidTr="00E87B06">
        <w:trPr>
          <w:jc w:val="center"/>
        </w:trPr>
        <w:tc>
          <w:tcPr>
            <w:tcW w:w="59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jc w:val="center"/>
              <w:rPr>
                <w:sz w:val="24"/>
                <w:szCs w:val="24"/>
              </w:rPr>
            </w:pPr>
            <w:r>
              <w:rPr>
                <w:b/>
                <w:bCs/>
                <w:color w:val="FFFFFF"/>
                <w:sz w:val="16"/>
                <w:szCs w:val="16"/>
                <w:bdr w:val="none" w:sz="0" w:space="0" w:color="auto" w:frame="1"/>
              </w:rPr>
              <w:t>Item needed</w:t>
            </w:r>
          </w:p>
        </w:tc>
        <w:tc>
          <w:tcPr>
            <w:tcW w:w="64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b/>
                <w:bCs/>
                <w:sz w:val="16"/>
                <w:szCs w:val="16"/>
                <w:bdr w:val="none" w:sz="0" w:space="0" w:color="auto" w:frame="1"/>
              </w:rPr>
              <w:t>Unit</w:t>
            </w:r>
          </w:p>
        </w:tc>
        <w:tc>
          <w:tcPr>
            <w:tcW w:w="61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b/>
                <w:bCs/>
                <w:sz w:val="16"/>
                <w:szCs w:val="16"/>
                <w:bdr w:val="none" w:sz="0" w:space="0" w:color="auto" w:frame="1"/>
              </w:rPr>
              <w:t>Metric</w:t>
            </w:r>
          </w:p>
        </w:tc>
        <w:tc>
          <w:tcPr>
            <w:tcW w:w="20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rFonts w:ascii="Calibri" w:hAnsi="Calibri"/>
                <w:b/>
                <w:bCs/>
                <w:color w:val="1155CC"/>
                <w:sz w:val="16"/>
                <w:szCs w:val="16"/>
                <w:bdr w:val="none" w:sz="0" w:space="0" w:color="auto" w:frame="1"/>
              </w:rPr>
              <w:t>[1]</w:t>
            </w:r>
          </w:p>
        </w:tc>
        <w:tc>
          <w:tcPr>
            <w:tcW w:w="412"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b/>
                <w:bCs/>
                <w:sz w:val="16"/>
                <w:szCs w:val="16"/>
                <w:bdr w:val="none" w:sz="0" w:space="0" w:color="auto" w:frame="1"/>
              </w:rPr>
              <w:t>Value</w:t>
            </w:r>
          </w:p>
        </w:tc>
        <w:tc>
          <w:tcPr>
            <w:tcW w:w="253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b/>
                <w:bCs/>
                <w:sz w:val="16"/>
                <w:szCs w:val="16"/>
                <w:bdr w:val="none" w:sz="0" w:space="0" w:color="auto" w:frame="1"/>
              </w:rPr>
              <w:t>Derivation and References and Standards</w:t>
            </w:r>
          </w:p>
        </w:tc>
      </w:tr>
      <w:tr w:rsidR="00805AED" w:rsidTr="00E87B06">
        <w:trPr>
          <w:jc w:val="center"/>
        </w:trPr>
        <w:tc>
          <w:tcPr>
            <w:tcW w:w="59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Horizontal Resolution</w:t>
            </w:r>
          </w:p>
        </w:tc>
        <w:tc>
          <w:tcPr>
            <w:tcW w:w="64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km</w:t>
            </w:r>
          </w:p>
        </w:tc>
        <w:tc>
          <w:tcPr>
            <w:tcW w:w="61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50</w:t>
            </w:r>
          </w:p>
        </w:tc>
        <w:tc>
          <w:tcPr>
            <w:tcW w:w="253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100</w:t>
            </w:r>
          </w:p>
        </w:tc>
        <w:tc>
          <w:tcPr>
            <w:tcW w:w="253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500</w:t>
            </w:r>
          </w:p>
        </w:tc>
        <w:tc>
          <w:tcPr>
            <w:tcW w:w="253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Vertical Resolution</w:t>
            </w:r>
          </w:p>
        </w:tc>
        <w:tc>
          <w:tcPr>
            <w:tcW w:w="64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N/A</w:t>
            </w:r>
          </w:p>
        </w:tc>
        <w:tc>
          <w:tcPr>
            <w:tcW w:w="61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c>
          <w:tcPr>
            <w:tcW w:w="253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Column integrated</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c>
          <w:tcPr>
            <w:tcW w:w="253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c>
          <w:tcPr>
            <w:tcW w:w="253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r>
      <w:tr w:rsidR="00805AED" w:rsidTr="00E87B06">
        <w:trPr>
          <w:jc w:val="center"/>
        </w:trPr>
        <w:tc>
          <w:tcPr>
            <w:tcW w:w="59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Temporal Resolution</w:t>
            </w:r>
          </w:p>
        </w:tc>
        <w:tc>
          <w:tcPr>
            <w:tcW w:w="64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day</w:t>
            </w:r>
          </w:p>
        </w:tc>
        <w:tc>
          <w:tcPr>
            <w:tcW w:w="61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0.01</w:t>
            </w:r>
          </w:p>
        </w:tc>
        <w:tc>
          <w:tcPr>
            <w:tcW w:w="253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All averages assumed to be representative</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1</w:t>
            </w:r>
          </w:p>
        </w:tc>
        <w:tc>
          <w:tcPr>
            <w:tcW w:w="253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30</w:t>
            </w:r>
          </w:p>
        </w:tc>
        <w:tc>
          <w:tcPr>
            <w:tcW w:w="253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r>
      <w:tr w:rsidR="00805AED" w:rsidTr="00E87B06">
        <w:trPr>
          <w:jc w:val="center"/>
        </w:trPr>
        <w:tc>
          <w:tcPr>
            <w:tcW w:w="59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Timeliness</w:t>
            </w:r>
          </w:p>
        </w:tc>
        <w:tc>
          <w:tcPr>
            <w:tcW w:w="64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day</w:t>
            </w:r>
          </w:p>
        </w:tc>
        <w:tc>
          <w:tcPr>
            <w:tcW w:w="61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1</w:t>
            </w:r>
          </w:p>
        </w:tc>
        <w:tc>
          <w:tcPr>
            <w:tcW w:w="253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7</w:t>
            </w:r>
          </w:p>
        </w:tc>
        <w:tc>
          <w:tcPr>
            <w:tcW w:w="253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30</w:t>
            </w:r>
          </w:p>
        </w:tc>
        <w:tc>
          <w:tcPr>
            <w:tcW w:w="253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Required Measurement Uncertainty</w:t>
            </w:r>
          </w:p>
        </w:tc>
        <w:tc>
          <w:tcPr>
            <w:tcW w:w="64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or AOD</w:t>
            </w:r>
          </w:p>
        </w:tc>
        <w:tc>
          <w:tcPr>
            <w:tcW w:w="610"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2% or 0.01</w:t>
            </w:r>
          </w:p>
        </w:tc>
        <w:tc>
          <w:tcPr>
            <w:tcW w:w="253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5% or 0.015</w:t>
            </w:r>
          </w:p>
        </w:tc>
        <w:tc>
          <w:tcPr>
            <w:tcW w:w="253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10% or 0.03</w:t>
            </w:r>
          </w:p>
        </w:tc>
        <w:tc>
          <w:tcPr>
            <w:tcW w:w="253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Stability</w:t>
            </w:r>
          </w:p>
        </w:tc>
        <w:tc>
          <w:tcPr>
            <w:tcW w:w="64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color w:val="000000"/>
                <w:sz w:val="16"/>
                <w:szCs w:val="16"/>
                <w:bdr w:val="none" w:sz="0" w:space="0" w:color="auto" w:frame="1"/>
              </w:rPr>
              <w:t>%/decade or  AOD/decade</w:t>
            </w:r>
          </w:p>
        </w:tc>
        <w:tc>
          <w:tcPr>
            <w:tcW w:w="610"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G</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0.05</w:t>
            </w:r>
          </w:p>
        </w:tc>
        <w:tc>
          <w:tcPr>
            <w:tcW w:w="253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B</w:t>
            </w:r>
          </w:p>
        </w:tc>
        <w:tc>
          <w:tcPr>
            <w:tcW w:w="412"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2% or 0.01</w:t>
            </w:r>
          </w:p>
        </w:tc>
        <w:tc>
          <w:tcPr>
            <w:tcW w:w="253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vMerge/>
            <w:tcBorders>
              <w:top w:val="single" w:sz="8" w:space="0" w:color="FFFFFF"/>
              <w:left w:val="single" w:sz="8" w:space="0" w:color="FFFFFF"/>
              <w:bottom w:val="nil"/>
              <w:right w:val="single" w:sz="24" w:space="0" w:color="FFFFFF"/>
            </w:tcBorders>
            <w:vAlign w:val="center"/>
            <w:hideMark/>
          </w:tcPr>
          <w:p w:rsidR="00805AED" w:rsidRDefault="00805AED">
            <w:pPr>
              <w:rPr>
                <w:sz w:val="24"/>
                <w:szCs w:val="24"/>
              </w:rPr>
            </w:pPr>
          </w:p>
        </w:tc>
        <w:tc>
          <w:tcPr>
            <w:tcW w:w="645"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610" w:type="pct"/>
            <w:vMerge/>
            <w:tcBorders>
              <w:top w:val="nil"/>
              <w:left w:val="nil"/>
              <w:bottom w:val="single" w:sz="8" w:space="0" w:color="FFFFFF"/>
              <w:right w:val="single" w:sz="8" w:space="0" w:color="FFFFFF"/>
            </w:tcBorders>
            <w:vAlign w:val="center"/>
            <w:hideMark/>
          </w:tcPr>
          <w:p w:rsidR="00805AED" w:rsidRDefault="00805AED">
            <w:pPr>
              <w:rPr>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T</w:t>
            </w:r>
          </w:p>
        </w:tc>
        <w:tc>
          <w:tcPr>
            <w:tcW w:w="412"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5% or 0.02</w:t>
            </w:r>
          </w:p>
        </w:tc>
        <w:tc>
          <w:tcPr>
            <w:tcW w:w="253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r>
      <w:tr w:rsidR="00805AED" w:rsidTr="00E87B06">
        <w:trPr>
          <w:jc w:val="center"/>
        </w:trPr>
        <w:tc>
          <w:tcPr>
            <w:tcW w:w="59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 xml:space="preserve">Standards and </w:t>
            </w:r>
            <w:r>
              <w:rPr>
                <w:b/>
                <w:bCs/>
                <w:color w:val="FFFFFF"/>
                <w:sz w:val="16"/>
                <w:szCs w:val="16"/>
                <w:bdr w:val="none" w:sz="0" w:space="0" w:color="auto" w:frame="1"/>
              </w:rPr>
              <w:lastRenderedPageBreak/>
              <w:t>References</w:t>
            </w:r>
          </w:p>
        </w:tc>
        <w:tc>
          <w:tcPr>
            <w:tcW w:w="440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r>
              <w:rPr>
                <w:sz w:val="16"/>
                <w:szCs w:val="16"/>
                <w:bdr w:val="none" w:sz="0" w:space="0" w:color="auto" w:frame="1"/>
              </w:rPr>
              <w:lastRenderedPageBreak/>
              <w:t xml:space="preserve">Levy, R. C., </w:t>
            </w:r>
            <w:proofErr w:type="spellStart"/>
            <w:r>
              <w:rPr>
                <w:sz w:val="16"/>
                <w:szCs w:val="16"/>
                <w:bdr w:val="none" w:sz="0" w:space="0" w:color="auto" w:frame="1"/>
              </w:rPr>
              <w:t>Mattoo</w:t>
            </w:r>
            <w:proofErr w:type="spellEnd"/>
            <w:r>
              <w:rPr>
                <w:sz w:val="16"/>
                <w:szCs w:val="16"/>
                <w:bdr w:val="none" w:sz="0" w:space="0" w:color="auto" w:frame="1"/>
              </w:rPr>
              <w:t xml:space="preserve">, S., </w:t>
            </w:r>
            <w:proofErr w:type="spellStart"/>
            <w:r>
              <w:rPr>
                <w:sz w:val="16"/>
                <w:szCs w:val="16"/>
                <w:bdr w:val="none" w:sz="0" w:space="0" w:color="auto" w:frame="1"/>
              </w:rPr>
              <w:t>Munchak</w:t>
            </w:r>
            <w:proofErr w:type="spellEnd"/>
            <w:r>
              <w:rPr>
                <w:sz w:val="16"/>
                <w:szCs w:val="16"/>
                <w:bdr w:val="none" w:sz="0" w:space="0" w:color="auto" w:frame="1"/>
              </w:rPr>
              <w:t xml:space="preserve">, L. A., Remer, L. A., Sayer, A. M., </w:t>
            </w:r>
            <w:proofErr w:type="spellStart"/>
            <w:r>
              <w:rPr>
                <w:sz w:val="16"/>
                <w:szCs w:val="16"/>
                <w:bdr w:val="none" w:sz="0" w:space="0" w:color="auto" w:frame="1"/>
              </w:rPr>
              <w:t>Patadia</w:t>
            </w:r>
            <w:proofErr w:type="spellEnd"/>
            <w:r>
              <w:rPr>
                <w:sz w:val="16"/>
                <w:szCs w:val="16"/>
                <w:bdr w:val="none" w:sz="0" w:space="0" w:color="auto" w:frame="1"/>
              </w:rPr>
              <w:t xml:space="preserve">, F., and Hsu, N. C.: The Collection 6 MODIS aerosol products over land </w:t>
            </w:r>
            <w:r>
              <w:rPr>
                <w:sz w:val="16"/>
                <w:szCs w:val="16"/>
                <w:bdr w:val="none" w:sz="0" w:space="0" w:color="auto" w:frame="1"/>
              </w:rPr>
              <w:lastRenderedPageBreak/>
              <w:t>and ocean, Atmos. Meas. Tech., 6, 2989–3034, </w:t>
            </w:r>
            <w:hyperlink r:id="rId15" w:tgtFrame="_blank" w:history="1">
              <w:r>
                <w:rPr>
                  <w:rStyle w:val="Hyperlink"/>
                  <w:color w:val="6611CC"/>
                  <w:sz w:val="16"/>
                  <w:szCs w:val="16"/>
                  <w:bdr w:val="none" w:sz="0" w:space="0" w:color="auto" w:frame="1"/>
                </w:rPr>
                <w:t>https://doi.org/10.5194/amt-6-2989-2013</w:t>
              </w:r>
            </w:hyperlink>
            <w:r>
              <w:rPr>
                <w:sz w:val="16"/>
                <w:szCs w:val="16"/>
                <w:bdr w:val="none" w:sz="0" w:space="0" w:color="auto" w:frame="1"/>
              </w:rPr>
              <w:t>, 2013</w:t>
            </w:r>
          </w:p>
          <w:p w:rsidR="00805AED" w:rsidRDefault="00805AED">
            <w:r>
              <w:rPr>
                <w:sz w:val="16"/>
                <w:szCs w:val="16"/>
                <w:bdr w:val="none" w:sz="0" w:space="0" w:color="auto" w:frame="1"/>
              </w:rPr>
              <w:t> </w:t>
            </w:r>
          </w:p>
          <w:p w:rsidR="00805AED" w:rsidRDefault="00805AED">
            <w:r>
              <w:rPr>
                <w:sz w:val="16"/>
                <w:szCs w:val="16"/>
                <w:bdr w:val="none" w:sz="0" w:space="0" w:color="auto" w:frame="1"/>
              </w:rPr>
              <w:t>CIMO-WMO report No 1019, “Abridged final report with resolutions and recommendations”, 2006</w:t>
            </w:r>
          </w:p>
          <w:p w:rsidR="00805AED" w:rsidRDefault="00805AED">
            <w:r>
              <w:rPr>
                <w:sz w:val="16"/>
                <w:szCs w:val="16"/>
                <w:bdr w:val="none" w:sz="0" w:space="0" w:color="auto" w:frame="1"/>
              </w:rPr>
              <w:t> </w:t>
            </w:r>
          </w:p>
          <w:p w:rsidR="00805AED" w:rsidRDefault="00805AED">
            <w:r>
              <w:rPr>
                <w:sz w:val="16"/>
                <w:szCs w:val="16"/>
                <w:bdr w:val="none" w:sz="0" w:space="0" w:color="auto" w:frame="1"/>
              </w:rPr>
              <w:t xml:space="preserve">Giles, D. M., </w:t>
            </w:r>
            <w:proofErr w:type="spellStart"/>
            <w:r>
              <w:rPr>
                <w:sz w:val="16"/>
                <w:szCs w:val="16"/>
                <w:bdr w:val="none" w:sz="0" w:space="0" w:color="auto" w:frame="1"/>
              </w:rPr>
              <w:t>Sinyuk</w:t>
            </w:r>
            <w:proofErr w:type="spellEnd"/>
            <w:r>
              <w:rPr>
                <w:sz w:val="16"/>
                <w:szCs w:val="16"/>
                <w:bdr w:val="none" w:sz="0" w:space="0" w:color="auto" w:frame="1"/>
              </w:rPr>
              <w:t xml:space="preserve">, A., Sorokin, M. G., Schafer, J. S., Smirnov, A., </w:t>
            </w:r>
            <w:proofErr w:type="spellStart"/>
            <w:r>
              <w:rPr>
                <w:sz w:val="16"/>
                <w:szCs w:val="16"/>
                <w:bdr w:val="none" w:sz="0" w:space="0" w:color="auto" w:frame="1"/>
              </w:rPr>
              <w:t>Slutsker</w:t>
            </w:r>
            <w:proofErr w:type="spellEnd"/>
            <w:r>
              <w:rPr>
                <w:sz w:val="16"/>
                <w:szCs w:val="16"/>
                <w:bdr w:val="none" w:sz="0" w:space="0" w:color="auto" w:frame="1"/>
              </w:rPr>
              <w:t xml:space="preserve">, I., Eck, T. F., </w:t>
            </w:r>
            <w:proofErr w:type="spellStart"/>
            <w:r>
              <w:rPr>
                <w:sz w:val="16"/>
                <w:szCs w:val="16"/>
                <w:bdr w:val="none" w:sz="0" w:space="0" w:color="auto" w:frame="1"/>
              </w:rPr>
              <w:t>Holben</w:t>
            </w:r>
            <w:proofErr w:type="spellEnd"/>
            <w:r>
              <w:rPr>
                <w:sz w:val="16"/>
                <w:szCs w:val="16"/>
                <w:bdr w:val="none" w:sz="0" w:space="0" w:color="auto" w:frame="1"/>
              </w:rPr>
              <w:t xml:space="preserve">, B. N., Lewis, J. R., Campbell, J. R., </w:t>
            </w:r>
            <w:proofErr w:type="spellStart"/>
            <w:r>
              <w:rPr>
                <w:sz w:val="16"/>
                <w:szCs w:val="16"/>
                <w:bdr w:val="none" w:sz="0" w:space="0" w:color="auto" w:frame="1"/>
              </w:rPr>
              <w:t>Welton</w:t>
            </w:r>
            <w:proofErr w:type="spellEnd"/>
            <w:r>
              <w:rPr>
                <w:sz w:val="16"/>
                <w:szCs w:val="16"/>
                <w:bdr w:val="none" w:sz="0" w:space="0" w:color="auto" w:frame="1"/>
              </w:rPr>
              <w:t xml:space="preserve">, E. J., </w:t>
            </w:r>
            <w:proofErr w:type="spellStart"/>
            <w:r>
              <w:rPr>
                <w:sz w:val="16"/>
                <w:szCs w:val="16"/>
                <w:bdr w:val="none" w:sz="0" w:space="0" w:color="auto" w:frame="1"/>
              </w:rPr>
              <w:t>Korkin</w:t>
            </w:r>
            <w:proofErr w:type="spellEnd"/>
            <w:r>
              <w:rPr>
                <w:sz w:val="16"/>
                <w:szCs w:val="16"/>
                <w:bdr w:val="none" w:sz="0" w:space="0" w:color="auto" w:frame="1"/>
              </w:rPr>
              <w:t xml:space="preserve">, S. V., and </w:t>
            </w:r>
            <w:proofErr w:type="spellStart"/>
            <w:r>
              <w:rPr>
                <w:sz w:val="16"/>
                <w:szCs w:val="16"/>
                <w:bdr w:val="none" w:sz="0" w:space="0" w:color="auto" w:frame="1"/>
              </w:rPr>
              <w:t>Lyapustin</w:t>
            </w:r>
            <w:proofErr w:type="spellEnd"/>
            <w:r>
              <w:rPr>
                <w:sz w:val="16"/>
                <w:szCs w:val="16"/>
                <w:bdr w:val="none" w:sz="0" w:space="0" w:color="auto" w:frame="1"/>
              </w:rPr>
              <w:t>, A. I.: Advancements in the Aerosol Robotic Network (AERONET) Version 3 database – automated near-real-time quality control algorithm with improved cloud screening for Sun photometer aerosol optical depth (AOD) measurements, Atmos. Meas. Tech., 12, 169–209, </w:t>
            </w:r>
            <w:hyperlink r:id="rId16" w:tgtFrame="_blank" w:history="1">
              <w:r>
                <w:rPr>
                  <w:rStyle w:val="Hyperlink"/>
                  <w:color w:val="6611CC"/>
                  <w:sz w:val="16"/>
                  <w:szCs w:val="16"/>
                  <w:bdr w:val="none" w:sz="0" w:space="0" w:color="auto" w:frame="1"/>
                </w:rPr>
                <w:t>https://doi.org/10.5194/amt-12-169-2019</w:t>
              </w:r>
            </w:hyperlink>
            <w:r>
              <w:rPr>
                <w:sz w:val="16"/>
                <w:szCs w:val="16"/>
                <w:bdr w:val="none" w:sz="0" w:space="0" w:color="auto" w:frame="1"/>
              </w:rPr>
              <w:t>, 2019</w:t>
            </w:r>
          </w:p>
          <w:p w:rsidR="00805AED" w:rsidRDefault="00805AED">
            <w:r>
              <w:rPr>
                <w:sz w:val="16"/>
                <w:szCs w:val="16"/>
                <w:bdr w:val="none" w:sz="0" w:space="0" w:color="auto" w:frame="1"/>
              </w:rPr>
              <w:t> </w:t>
            </w:r>
          </w:p>
          <w:p w:rsidR="00805AED" w:rsidRDefault="00805AED">
            <w:r>
              <w:rPr>
                <w:sz w:val="16"/>
                <w:szCs w:val="16"/>
                <w:bdr w:val="none" w:sz="0" w:space="0" w:color="auto" w:frame="1"/>
              </w:rPr>
              <w:t xml:space="preserve">Cuevas, E., Romero-Campos, P. M., </w:t>
            </w:r>
            <w:proofErr w:type="spellStart"/>
            <w:r>
              <w:rPr>
                <w:sz w:val="16"/>
                <w:szCs w:val="16"/>
                <w:bdr w:val="none" w:sz="0" w:space="0" w:color="auto" w:frame="1"/>
              </w:rPr>
              <w:t>Kouremeti</w:t>
            </w:r>
            <w:proofErr w:type="spellEnd"/>
            <w:r>
              <w:rPr>
                <w:sz w:val="16"/>
                <w:szCs w:val="16"/>
                <w:bdr w:val="none" w:sz="0" w:space="0" w:color="auto" w:frame="1"/>
              </w:rPr>
              <w:t xml:space="preserve">, N., </w:t>
            </w:r>
            <w:proofErr w:type="spellStart"/>
            <w:r>
              <w:rPr>
                <w:sz w:val="16"/>
                <w:szCs w:val="16"/>
                <w:bdr w:val="none" w:sz="0" w:space="0" w:color="auto" w:frame="1"/>
              </w:rPr>
              <w:t>Kazadzis</w:t>
            </w:r>
            <w:proofErr w:type="spellEnd"/>
            <w:r>
              <w:rPr>
                <w:sz w:val="16"/>
                <w:szCs w:val="16"/>
                <w:bdr w:val="none" w:sz="0" w:space="0" w:color="auto" w:frame="1"/>
              </w:rPr>
              <w:t xml:space="preserve">, S., </w:t>
            </w:r>
            <w:proofErr w:type="spellStart"/>
            <w:r>
              <w:rPr>
                <w:sz w:val="16"/>
                <w:szCs w:val="16"/>
                <w:bdr w:val="none" w:sz="0" w:space="0" w:color="auto" w:frame="1"/>
              </w:rPr>
              <w:t>Räisänen</w:t>
            </w:r>
            <w:proofErr w:type="spellEnd"/>
            <w:r>
              <w:rPr>
                <w:sz w:val="16"/>
                <w:szCs w:val="16"/>
                <w:bdr w:val="none" w:sz="0" w:space="0" w:color="auto" w:frame="1"/>
              </w:rPr>
              <w:t xml:space="preserve">, P., </w:t>
            </w:r>
            <w:proofErr w:type="spellStart"/>
            <w:r>
              <w:rPr>
                <w:sz w:val="16"/>
                <w:szCs w:val="16"/>
                <w:bdr w:val="none" w:sz="0" w:space="0" w:color="auto" w:frame="1"/>
              </w:rPr>
              <w:t>García</w:t>
            </w:r>
            <w:proofErr w:type="spellEnd"/>
            <w:r>
              <w:rPr>
                <w:sz w:val="16"/>
                <w:szCs w:val="16"/>
                <w:bdr w:val="none" w:sz="0" w:space="0" w:color="auto" w:frame="1"/>
              </w:rPr>
              <w:t xml:space="preserve">, R. D., </w:t>
            </w:r>
            <w:proofErr w:type="spellStart"/>
            <w:r>
              <w:rPr>
                <w:sz w:val="16"/>
                <w:szCs w:val="16"/>
                <w:bdr w:val="none" w:sz="0" w:space="0" w:color="auto" w:frame="1"/>
              </w:rPr>
              <w:t>Barreto</w:t>
            </w:r>
            <w:proofErr w:type="spellEnd"/>
            <w:r>
              <w:rPr>
                <w:sz w:val="16"/>
                <w:szCs w:val="16"/>
                <w:bdr w:val="none" w:sz="0" w:space="0" w:color="auto" w:frame="1"/>
              </w:rPr>
              <w:t xml:space="preserve">, A., </w:t>
            </w:r>
            <w:proofErr w:type="spellStart"/>
            <w:r>
              <w:rPr>
                <w:sz w:val="16"/>
                <w:szCs w:val="16"/>
                <w:bdr w:val="none" w:sz="0" w:space="0" w:color="auto" w:frame="1"/>
              </w:rPr>
              <w:t>Guirado</w:t>
            </w:r>
            <w:proofErr w:type="spellEnd"/>
            <w:r>
              <w:rPr>
                <w:sz w:val="16"/>
                <w:szCs w:val="16"/>
                <w:bdr w:val="none" w:sz="0" w:space="0" w:color="auto" w:frame="1"/>
              </w:rPr>
              <w:t xml:space="preserve">-Fuentes, C., Ramos, R., </w:t>
            </w:r>
            <w:proofErr w:type="spellStart"/>
            <w:r>
              <w:rPr>
                <w:sz w:val="16"/>
                <w:szCs w:val="16"/>
                <w:bdr w:val="none" w:sz="0" w:space="0" w:color="auto" w:frame="1"/>
              </w:rPr>
              <w:t>Toledano</w:t>
            </w:r>
            <w:proofErr w:type="spellEnd"/>
            <w:r>
              <w:rPr>
                <w:sz w:val="16"/>
                <w:szCs w:val="16"/>
                <w:bdr w:val="none" w:sz="0" w:space="0" w:color="auto" w:frame="1"/>
              </w:rPr>
              <w:t xml:space="preserve">, C., </w:t>
            </w:r>
            <w:proofErr w:type="spellStart"/>
            <w:r>
              <w:rPr>
                <w:sz w:val="16"/>
                <w:szCs w:val="16"/>
                <w:bdr w:val="none" w:sz="0" w:space="0" w:color="auto" w:frame="1"/>
              </w:rPr>
              <w:t>Almansa</w:t>
            </w:r>
            <w:proofErr w:type="spellEnd"/>
            <w:r>
              <w:rPr>
                <w:sz w:val="16"/>
                <w:szCs w:val="16"/>
                <w:bdr w:val="none" w:sz="0" w:space="0" w:color="auto" w:frame="1"/>
              </w:rPr>
              <w:t xml:space="preserve">, F., and </w:t>
            </w:r>
            <w:proofErr w:type="spellStart"/>
            <w:r>
              <w:rPr>
                <w:sz w:val="16"/>
                <w:szCs w:val="16"/>
                <w:bdr w:val="none" w:sz="0" w:space="0" w:color="auto" w:frame="1"/>
              </w:rPr>
              <w:t>Gröbner</w:t>
            </w:r>
            <w:proofErr w:type="spellEnd"/>
            <w:r>
              <w:rPr>
                <w:sz w:val="16"/>
                <w:szCs w:val="16"/>
                <w:bdr w:val="none" w:sz="0" w:space="0" w:color="auto" w:frame="1"/>
              </w:rPr>
              <w:t>, J.: Aerosol optical depth comparison between GAW-PFR and AERONET-</w:t>
            </w:r>
            <w:proofErr w:type="spellStart"/>
            <w:r>
              <w:rPr>
                <w:sz w:val="16"/>
                <w:szCs w:val="16"/>
                <w:bdr w:val="none" w:sz="0" w:space="0" w:color="auto" w:frame="1"/>
              </w:rPr>
              <w:t>Cimel</w:t>
            </w:r>
            <w:proofErr w:type="spellEnd"/>
            <w:r>
              <w:rPr>
                <w:sz w:val="16"/>
                <w:szCs w:val="16"/>
                <w:bdr w:val="none" w:sz="0" w:space="0" w:color="auto" w:frame="1"/>
              </w:rPr>
              <w:t xml:space="preserve"> radiometers from long-term (2005–2015) 1 min synchronous measurements, Atmos. Meas. Tech., 12, 4309–4337, </w:t>
            </w:r>
            <w:hyperlink r:id="rId17" w:tgtFrame="_blank" w:history="1">
              <w:r>
                <w:rPr>
                  <w:rStyle w:val="Hyperlink"/>
                  <w:color w:val="6611CC"/>
                  <w:sz w:val="16"/>
                  <w:szCs w:val="16"/>
                  <w:bdr w:val="none" w:sz="0" w:space="0" w:color="auto" w:frame="1"/>
                </w:rPr>
                <w:t>https://doi.org/10.5194/amt-12-4309-2019</w:t>
              </w:r>
            </w:hyperlink>
            <w:r>
              <w:rPr>
                <w:sz w:val="16"/>
                <w:szCs w:val="16"/>
                <w:bdr w:val="none" w:sz="0" w:space="0" w:color="auto" w:frame="1"/>
              </w:rPr>
              <w:t>, 2019</w:t>
            </w:r>
          </w:p>
          <w:p w:rsidR="00805AED" w:rsidRDefault="00805AED">
            <w:r>
              <w:rPr>
                <w:sz w:val="16"/>
                <w:szCs w:val="16"/>
                <w:bdr w:val="none" w:sz="0" w:space="0" w:color="auto" w:frame="1"/>
              </w:rPr>
              <w:t> </w:t>
            </w:r>
          </w:p>
          <w:p w:rsidR="00805AED" w:rsidRDefault="00805AED">
            <w:proofErr w:type="spellStart"/>
            <w:r>
              <w:rPr>
                <w:sz w:val="16"/>
                <w:szCs w:val="16"/>
                <w:bdr w:val="none" w:sz="0" w:space="0" w:color="auto" w:frame="1"/>
              </w:rPr>
              <w:t>Kazadzis</w:t>
            </w:r>
            <w:proofErr w:type="spellEnd"/>
            <w:r>
              <w:rPr>
                <w:sz w:val="16"/>
                <w:szCs w:val="16"/>
                <w:bdr w:val="none" w:sz="0" w:space="0" w:color="auto" w:frame="1"/>
              </w:rPr>
              <w:t xml:space="preserve">, S., </w:t>
            </w:r>
            <w:proofErr w:type="spellStart"/>
            <w:r>
              <w:rPr>
                <w:sz w:val="16"/>
                <w:szCs w:val="16"/>
                <w:bdr w:val="none" w:sz="0" w:space="0" w:color="auto" w:frame="1"/>
              </w:rPr>
              <w:t>Kouremeti</w:t>
            </w:r>
            <w:proofErr w:type="spellEnd"/>
            <w:r>
              <w:rPr>
                <w:sz w:val="16"/>
                <w:szCs w:val="16"/>
                <w:bdr w:val="none" w:sz="0" w:space="0" w:color="auto" w:frame="1"/>
              </w:rPr>
              <w:t xml:space="preserve">, N., </w:t>
            </w:r>
            <w:proofErr w:type="spellStart"/>
            <w:r>
              <w:rPr>
                <w:sz w:val="16"/>
                <w:szCs w:val="16"/>
                <w:bdr w:val="none" w:sz="0" w:space="0" w:color="auto" w:frame="1"/>
              </w:rPr>
              <w:t>Nyeki</w:t>
            </w:r>
            <w:proofErr w:type="spellEnd"/>
            <w:r>
              <w:rPr>
                <w:sz w:val="16"/>
                <w:szCs w:val="16"/>
                <w:bdr w:val="none" w:sz="0" w:space="0" w:color="auto" w:frame="1"/>
              </w:rPr>
              <w:t xml:space="preserve">, S., </w:t>
            </w:r>
            <w:proofErr w:type="spellStart"/>
            <w:r>
              <w:rPr>
                <w:sz w:val="16"/>
                <w:szCs w:val="16"/>
                <w:bdr w:val="none" w:sz="0" w:space="0" w:color="auto" w:frame="1"/>
              </w:rPr>
              <w:t>Gröbner</w:t>
            </w:r>
            <w:proofErr w:type="spellEnd"/>
            <w:r>
              <w:rPr>
                <w:sz w:val="16"/>
                <w:szCs w:val="16"/>
                <w:bdr w:val="none" w:sz="0" w:space="0" w:color="auto" w:frame="1"/>
              </w:rPr>
              <w:t xml:space="preserve">, J., and </w:t>
            </w:r>
            <w:proofErr w:type="spellStart"/>
            <w:r>
              <w:rPr>
                <w:sz w:val="16"/>
                <w:szCs w:val="16"/>
                <w:bdr w:val="none" w:sz="0" w:space="0" w:color="auto" w:frame="1"/>
              </w:rPr>
              <w:t>Wehrli</w:t>
            </w:r>
            <w:proofErr w:type="spellEnd"/>
            <w:r>
              <w:rPr>
                <w:sz w:val="16"/>
                <w:szCs w:val="16"/>
                <w:bdr w:val="none" w:sz="0" w:space="0" w:color="auto" w:frame="1"/>
              </w:rPr>
              <w:t xml:space="preserve">, C.: The World Optical Depth Research and Calibration Center (WORCC) quality assurance and quality control of GAW-PFR AOD measurements, </w:t>
            </w:r>
            <w:proofErr w:type="spellStart"/>
            <w:r>
              <w:rPr>
                <w:sz w:val="16"/>
                <w:szCs w:val="16"/>
                <w:bdr w:val="none" w:sz="0" w:space="0" w:color="auto" w:frame="1"/>
              </w:rPr>
              <w:t>Geosci</w:t>
            </w:r>
            <w:proofErr w:type="spellEnd"/>
            <w:r>
              <w:rPr>
                <w:sz w:val="16"/>
                <w:szCs w:val="16"/>
                <w:bdr w:val="none" w:sz="0" w:space="0" w:color="auto" w:frame="1"/>
              </w:rPr>
              <w:t xml:space="preserve">. </w:t>
            </w:r>
            <w:proofErr w:type="spellStart"/>
            <w:r>
              <w:rPr>
                <w:sz w:val="16"/>
                <w:szCs w:val="16"/>
                <w:bdr w:val="none" w:sz="0" w:space="0" w:color="auto" w:frame="1"/>
              </w:rPr>
              <w:t>Instrum</w:t>
            </w:r>
            <w:proofErr w:type="spellEnd"/>
            <w:r>
              <w:rPr>
                <w:sz w:val="16"/>
                <w:szCs w:val="16"/>
                <w:bdr w:val="none" w:sz="0" w:space="0" w:color="auto" w:frame="1"/>
              </w:rPr>
              <w:t>. Method. Data Syst., 7, 39-53, </w:t>
            </w:r>
            <w:hyperlink r:id="rId18" w:tgtFrame="_blank" w:history="1">
              <w:r>
                <w:rPr>
                  <w:rStyle w:val="Hyperlink"/>
                  <w:color w:val="6611CC"/>
                  <w:sz w:val="16"/>
                  <w:szCs w:val="16"/>
                  <w:bdr w:val="none" w:sz="0" w:space="0" w:color="auto" w:frame="1"/>
                </w:rPr>
                <w:t>https://doi.org/10.5194/gi-7-39-2018</w:t>
              </w:r>
            </w:hyperlink>
            <w:r>
              <w:rPr>
                <w:sz w:val="16"/>
                <w:szCs w:val="16"/>
                <w:bdr w:val="none" w:sz="0" w:space="0" w:color="auto" w:frame="1"/>
              </w:rPr>
              <w:t>, 2018a.</w:t>
            </w:r>
          </w:p>
          <w:p w:rsidR="00805AED" w:rsidRDefault="00805AED">
            <w:r>
              <w:rPr>
                <w:sz w:val="16"/>
                <w:szCs w:val="16"/>
                <w:bdr w:val="none" w:sz="0" w:space="0" w:color="auto" w:frame="1"/>
              </w:rPr>
              <w:t> </w:t>
            </w:r>
          </w:p>
          <w:p w:rsidR="00805AED" w:rsidRDefault="00805AED">
            <w:proofErr w:type="spellStart"/>
            <w:r>
              <w:rPr>
                <w:sz w:val="16"/>
                <w:szCs w:val="16"/>
                <w:bdr w:val="none" w:sz="0" w:space="0" w:color="auto" w:frame="1"/>
              </w:rPr>
              <w:t>Kazadzis</w:t>
            </w:r>
            <w:proofErr w:type="spellEnd"/>
            <w:r>
              <w:rPr>
                <w:sz w:val="16"/>
                <w:szCs w:val="16"/>
                <w:bdr w:val="none" w:sz="0" w:space="0" w:color="auto" w:frame="1"/>
              </w:rPr>
              <w:t xml:space="preserve">, S., </w:t>
            </w:r>
            <w:proofErr w:type="spellStart"/>
            <w:r>
              <w:rPr>
                <w:sz w:val="16"/>
                <w:szCs w:val="16"/>
                <w:bdr w:val="none" w:sz="0" w:space="0" w:color="auto" w:frame="1"/>
              </w:rPr>
              <w:t>Kouremeti</w:t>
            </w:r>
            <w:proofErr w:type="spellEnd"/>
            <w:r>
              <w:rPr>
                <w:sz w:val="16"/>
                <w:szCs w:val="16"/>
                <w:bdr w:val="none" w:sz="0" w:space="0" w:color="auto" w:frame="1"/>
              </w:rPr>
              <w:t xml:space="preserve">, N., </w:t>
            </w:r>
            <w:proofErr w:type="spellStart"/>
            <w:r>
              <w:rPr>
                <w:sz w:val="16"/>
                <w:szCs w:val="16"/>
                <w:bdr w:val="none" w:sz="0" w:space="0" w:color="auto" w:frame="1"/>
              </w:rPr>
              <w:t>Diémoz</w:t>
            </w:r>
            <w:proofErr w:type="spellEnd"/>
            <w:r>
              <w:rPr>
                <w:sz w:val="16"/>
                <w:szCs w:val="16"/>
                <w:bdr w:val="none" w:sz="0" w:space="0" w:color="auto" w:frame="1"/>
              </w:rPr>
              <w:t xml:space="preserve">, H., </w:t>
            </w:r>
            <w:proofErr w:type="spellStart"/>
            <w:r>
              <w:rPr>
                <w:sz w:val="16"/>
                <w:szCs w:val="16"/>
                <w:bdr w:val="none" w:sz="0" w:space="0" w:color="auto" w:frame="1"/>
              </w:rPr>
              <w:t>Gröbner</w:t>
            </w:r>
            <w:proofErr w:type="spellEnd"/>
            <w:r>
              <w:rPr>
                <w:sz w:val="16"/>
                <w:szCs w:val="16"/>
                <w:bdr w:val="none" w:sz="0" w:space="0" w:color="auto" w:frame="1"/>
              </w:rPr>
              <w:t xml:space="preserve">, J., Forgan, B. W., </w:t>
            </w:r>
            <w:proofErr w:type="spellStart"/>
            <w:r>
              <w:rPr>
                <w:sz w:val="16"/>
                <w:szCs w:val="16"/>
                <w:bdr w:val="none" w:sz="0" w:space="0" w:color="auto" w:frame="1"/>
              </w:rPr>
              <w:t>Campanelli</w:t>
            </w:r>
            <w:proofErr w:type="spellEnd"/>
            <w:r>
              <w:rPr>
                <w:sz w:val="16"/>
                <w:szCs w:val="16"/>
                <w:bdr w:val="none" w:sz="0" w:space="0" w:color="auto" w:frame="1"/>
              </w:rPr>
              <w:t xml:space="preserve">, M., </w:t>
            </w:r>
            <w:proofErr w:type="spellStart"/>
            <w:r>
              <w:rPr>
                <w:sz w:val="16"/>
                <w:szCs w:val="16"/>
                <w:bdr w:val="none" w:sz="0" w:space="0" w:color="auto" w:frame="1"/>
              </w:rPr>
              <w:t>Estellés</w:t>
            </w:r>
            <w:proofErr w:type="spellEnd"/>
            <w:r>
              <w:rPr>
                <w:sz w:val="16"/>
                <w:szCs w:val="16"/>
                <w:bdr w:val="none" w:sz="0" w:space="0" w:color="auto" w:frame="1"/>
              </w:rPr>
              <w:t xml:space="preserve">, V., Lantz, K., </w:t>
            </w:r>
            <w:proofErr w:type="spellStart"/>
            <w:r>
              <w:rPr>
                <w:sz w:val="16"/>
                <w:szCs w:val="16"/>
                <w:bdr w:val="none" w:sz="0" w:space="0" w:color="auto" w:frame="1"/>
              </w:rPr>
              <w:t>Michalsky</w:t>
            </w:r>
            <w:proofErr w:type="spellEnd"/>
            <w:r>
              <w:rPr>
                <w:sz w:val="16"/>
                <w:szCs w:val="16"/>
                <w:bdr w:val="none" w:sz="0" w:space="0" w:color="auto" w:frame="1"/>
              </w:rPr>
              <w:t xml:space="preserve">, J., </w:t>
            </w:r>
            <w:proofErr w:type="spellStart"/>
            <w:r>
              <w:rPr>
                <w:sz w:val="16"/>
                <w:szCs w:val="16"/>
                <w:bdr w:val="none" w:sz="0" w:space="0" w:color="auto" w:frame="1"/>
              </w:rPr>
              <w:t>Carlund</w:t>
            </w:r>
            <w:proofErr w:type="spellEnd"/>
            <w:r>
              <w:rPr>
                <w:sz w:val="16"/>
                <w:szCs w:val="16"/>
                <w:bdr w:val="none" w:sz="0" w:space="0" w:color="auto" w:frame="1"/>
              </w:rPr>
              <w:t xml:space="preserve">, T., Cuevas, E., </w:t>
            </w:r>
            <w:proofErr w:type="spellStart"/>
            <w:r>
              <w:rPr>
                <w:sz w:val="16"/>
                <w:szCs w:val="16"/>
                <w:bdr w:val="none" w:sz="0" w:space="0" w:color="auto" w:frame="1"/>
              </w:rPr>
              <w:t>Toledano</w:t>
            </w:r>
            <w:proofErr w:type="spellEnd"/>
            <w:r>
              <w:rPr>
                <w:sz w:val="16"/>
                <w:szCs w:val="16"/>
                <w:bdr w:val="none" w:sz="0" w:space="0" w:color="auto" w:frame="1"/>
              </w:rPr>
              <w:t xml:space="preserve">, C., Becker, R., </w:t>
            </w:r>
            <w:proofErr w:type="spellStart"/>
            <w:r>
              <w:rPr>
                <w:sz w:val="16"/>
                <w:szCs w:val="16"/>
                <w:bdr w:val="none" w:sz="0" w:space="0" w:color="auto" w:frame="1"/>
              </w:rPr>
              <w:t>Nyeki</w:t>
            </w:r>
            <w:proofErr w:type="spellEnd"/>
            <w:r>
              <w:rPr>
                <w:sz w:val="16"/>
                <w:szCs w:val="16"/>
                <w:bdr w:val="none" w:sz="0" w:space="0" w:color="auto" w:frame="1"/>
              </w:rPr>
              <w:t xml:space="preserve">, S., </w:t>
            </w:r>
            <w:proofErr w:type="spellStart"/>
            <w:r>
              <w:rPr>
                <w:sz w:val="16"/>
                <w:szCs w:val="16"/>
                <w:bdr w:val="none" w:sz="0" w:space="0" w:color="auto" w:frame="1"/>
              </w:rPr>
              <w:t>Kosmopoulos</w:t>
            </w:r>
            <w:proofErr w:type="spellEnd"/>
            <w:r>
              <w:rPr>
                <w:sz w:val="16"/>
                <w:szCs w:val="16"/>
                <w:bdr w:val="none" w:sz="0" w:space="0" w:color="auto" w:frame="1"/>
              </w:rPr>
              <w:t xml:space="preserve">, P. G., </w:t>
            </w:r>
            <w:proofErr w:type="spellStart"/>
            <w:r>
              <w:rPr>
                <w:sz w:val="16"/>
                <w:szCs w:val="16"/>
                <w:bdr w:val="none" w:sz="0" w:space="0" w:color="auto" w:frame="1"/>
              </w:rPr>
              <w:t>Tatsiankou</w:t>
            </w:r>
            <w:proofErr w:type="spellEnd"/>
            <w:r>
              <w:rPr>
                <w:sz w:val="16"/>
                <w:szCs w:val="16"/>
                <w:bdr w:val="none" w:sz="0" w:space="0" w:color="auto" w:frame="1"/>
              </w:rPr>
              <w:t xml:space="preserve">, V., </w:t>
            </w:r>
            <w:proofErr w:type="spellStart"/>
            <w:r>
              <w:rPr>
                <w:sz w:val="16"/>
                <w:szCs w:val="16"/>
                <w:bdr w:val="none" w:sz="0" w:space="0" w:color="auto" w:frame="1"/>
              </w:rPr>
              <w:t>Vuilleumier</w:t>
            </w:r>
            <w:proofErr w:type="spellEnd"/>
            <w:r>
              <w:rPr>
                <w:sz w:val="16"/>
                <w:szCs w:val="16"/>
                <w:bdr w:val="none" w:sz="0" w:space="0" w:color="auto" w:frame="1"/>
              </w:rPr>
              <w:t xml:space="preserve">, L., </w:t>
            </w:r>
            <w:proofErr w:type="spellStart"/>
            <w:r>
              <w:rPr>
                <w:sz w:val="16"/>
                <w:szCs w:val="16"/>
                <w:bdr w:val="none" w:sz="0" w:space="0" w:color="auto" w:frame="1"/>
              </w:rPr>
              <w:t>Denn</w:t>
            </w:r>
            <w:proofErr w:type="spellEnd"/>
            <w:r>
              <w:rPr>
                <w:sz w:val="16"/>
                <w:szCs w:val="16"/>
                <w:bdr w:val="none" w:sz="0" w:space="0" w:color="auto" w:frame="1"/>
              </w:rPr>
              <w:t xml:space="preserve">, F. M., </w:t>
            </w:r>
            <w:proofErr w:type="spellStart"/>
            <w:r>
              <w:rPr>
                <w:sz w:val="16"/>
                <w:szCs w:val="16"/>
                <w:bdr w:val="none" w:sz="0" w:space="0" w:color="auto" w:frame="1"/>
              </w:rPr>
              <w:t>Ohkawara</w:t>
            </w:r>
            <w:proofErr w:type="spellEnd"/>
            <w:r>
              <w:rPr>
                <w:sz w:val="16"/>
                <w:szCs w:val="16"/>
                <w:bdr w:val="none" w:sz="0" w:space="0" w:color="auto" w:frame="1"/>
              </w:rPr>
              <w:t xml:space="preserve">, N., </w:t>
            </w:r>
            <w:proofErr w:type="spellStart"/>
            <w:r>
              <w:rPr>
                <w:sz w:val="16"/>
                <w:szCs w:val="16"/>
                <w:bdr w:val="none" w:sz="0" w:space="0" w:color="auto" w:frame="1"/>
              </w:rPr>
              <w:t>Ijima</w:t>
            </w:r>
            <w:proofErr w:type="spellEnd"/>
            <w:r>
              <w:rPr>
                <w:sz w:val="16"/>
                <w:szCs w:val="16"/>
                <w:bdr w:val="none" w:sz="0" w:space="0" w:color="auto" w:frame="1"/>
              </w:rPr>
              <w:t xml:space="preserve">, O., </w:t>
            </w:r>
            <w:proofErr w:type="spellStart"/>
            <w:r>
              <w:rPr>
                <w:sz w:val="16"/>
                <w:szCs w:val="16"/>
                <w:bdr w:val="none" w:sz="0" w:space="0" w:color="auto" w:frame="1"/>
              </w:rPr>
              <w:t>Goloub</w:t>
            </w:r>
            <w:proofErr w:type="spellEnd"/>
            <w:r>
              <w:rPr>
                <w:sz w:val="16"/>
                <w:szCs w:val="16"/>
                <w:bdr w:val="none" w:sz="0" w:space="0" w:color="auto" w:frame="1"/>
              </w:rPr>
              <w:t xml:space="preserve">, P., </w:t>
            </w:r>
            <w:proofErr w:type="spellStart"/>
            <w:r>
              <w:rPr>
                <w:sz w:val="16"/>
                <w:szCs w:val="16"/>
                <w:bdr w:val="none" w:sz="0" w:space="0" w:color="auto" w:frame="1"/>
              </w:rPr>
              <w:t>Raptis</w:t>
            </w:r>
            <w:proofErr w:type="spellEnd"/>
            <w:r>
              <w:rPr>
                <w:sz w:val="16"/>
                <w:szCs w:val="16"/>
                <w:bdr w:val="none" w:sz="0" w:space="0" w:color="auto" w:frame="1"/>
              </w:rPr>
              <w:t xml:space="preserve">, P. I., Milner, M., Behrens, K., </w:t>
            </w:r>
            <w:proofErr w:type="spellStart"/>
            <w:r>
              <w:rPr>
                <w:sz w:val="16"/>
                <w:szCs w:val="16"/>
                <w:bdr w:val="none" w:sz="0" w:space="0" w:color="auto" w:frame="1"/>
              </w:rPr>
              <w:t>Barreto</w:t>
            </w:r>
            <w:proofErr w:type="spellEnd"/>
            <w:r>
              <w:rPr>
                <w:sz w:val="16"/>
                <w:szCs w:val="16"/>
                <w:bdr w:val="none" w:sz="0" w:space="0" w:color="auto" w:frame="1"/>
              </w:rPr>
              <w:t xml:space="preserve">, A., </w:t>
            </w:r>
            <w:proofErr w:type="spellStart"/>
            <w:r>
              <w:rPr>
                <w:sz w:val="16"/>
                <w:szCs w:val="16"/>
                <w:bdr w:val="none" w:sz="0" w:space="0" w:color="auto" w:frame="1"/>
              </w:rPr>
              <w:t>Martucci</w:t>
            </w:r>
            <w:proofErr w:type="spellEnd"/>
            <w:r>
              <w:rPr>
                <w:sz w:val="16"/>
                <w:szCs w:val="16"/>
                <w:bdr w:val="none" w:sz="0" w:space="0" w:color="auto" w:frame="1"/>
              </w:rPr>
              <w:t xml:space="preserve">, G., Hall, E., Wendell, J., </w:t>
            </w:r>
            <w:proofErr w:type="spellStart"/>
            <w:r>
              <w:rPr>
                <w:sz w:val="16"/>
                <w:szCs w:val="16"/>
                <w:bdr w:val="none" w:sz="0" w:space="0" w:color="auto" w:frame="1"/>
              </w:rPr>
              <w:t>Fabbri</w:t>
            </w:r>
            <w:proofErr w:type="spellEnd"/>
            <w:r>
              <w:rPr>
                <w:sz w:val="16"/>
                <w:szCs w:val="16"/>
                <w:bdr w:val="none" w:sz="0" w:space="0" w:color="auto" w:frame="1"/>
              </w:rPr>
              <w:t xml:space="preserve">, B. E., and </w:t>
            </w:r>
            <w:proofErr w:type="spellStart"/>
            <w:r>
              <w:rPr>
                <w:sz w:val="16"/>
                <w:szCs w:val="16"/>
                <w:bdr w:val="none" w:sz="0" w:space="0" w:color="auto" w:frame="1"/>
              </w:rPr>
              <w:t>Wehrli</w:t>
            </w:r>
            <w:proofErr w:type="spellEnd"/>
            <w:r>
              <w:rPr>
                <w:sz w:val="16"/>
                <w:szCs w:val="16"/>
                <w:bdr w:val="none" w:sz="0" w:space="0" w:color="auto" w:frame="1"/>
              </w:rPr>
              <w:t>, C.: Results from the Fourth WMO Filter Radiometer Comparison for aerosol optical depth measurements, Atmos. Chem. Phys., 18, 3185-3201, </w:t>
            </w:r>
            <w:hyperlink r:id="rId19" w:tgtFrame="_blank" w:history="1">
              <w:r>
                <w:rPr>
                  <w:rStyle w:val="Hyperlink"/>
                  <w:color w:val="6611CC"/>
                  <w:sz w:val="16"/>
                  <w:szCs w:val="16"/>
                  <w:bdr w:val="none" w:sz="0" w:space="0" w:color="auto" w:frame="1"/>
                </w:rPr>
                <w:t>https://doi.org/10.5194/acp-18-3185-2018</w:t>
              </w:r>
            </w:hyperlink>
            <w:r>
              <w:rPr>
                <w:sz w:val="16"/>
                <w:szCs w:val="16"/>
                <w:bdr w:val="none" w:sz="0" w:space="0" w:color="auto" w:frame="1"/>
              </w:rPr>
              <w:t>, 2018b.</w:t>
            </w:r>
          </w:p>
          <w:p w:rsidR="00805AED" w:rsidRDefault="00805AED">
            <w:r>
              <w:rPr>
                <w:sz w:val="16"/>
                <w:szCs w:val="16"/>
                <w:bdr w:val="none" w:sz="0" w:space="0" w:color="auto" w:frame="1"/>
              </w:rPr>
              <w:t> </w:t>
            </w:r>
          </w:p>
          <w:p w:rsidR="00805AED" w:rsidRDefault="00805AED">
            <w:pPr>
              <w:rPr>
                <w:sz w:val="24"/>
                <w:szCs w:val="24"/>
              </w:rPr>
            </w:pPr>
            <w:proofErr w:type="spellStart"/>
            <w:r>
              <w:rPr>
                <w:sz w:val="16"/>
                <w:szCs w:val="16"/>
                <w:bdr w:val="none" w:sz="0" w:space="0" w:color="auto" w:frame="1"/>
              </w:rPr>
              <w:t>Schutgens</w:t>
            </w:r>
            <w:proofErr w:type="spellEnd"/>
            <w:r>
              <w:rPr>
                <w:sz w:val="16"/>
                <w:szCs w:val="16"/>
                <w:bdr w:val="none" w:sz="0" w:space="0" w:color="auto" w:frame="1"/>
              </w:rPr>
              <w:t xml:space="preserve">, N., </w:t>
            </w:r>
            <w:proofErr w:type="spellStart"/>
            <w:r>
              <w:rPr>
                <w:sz w:val="16"/>
                <w:szCs w:val="16"/>
                <w:bdr w:val="none" w:sz="0" w:space="0" w:color="auto" w:frame="1"/>
              </w:rPr>
              <w:t>Tsyro</w:t>
            </w:r>
            <w:proofErr w:type="spellEnd"/>
            <w:r>
              <w:rPr>
                <w:sz w:val="16"/>
                <w:szCs w:val="16"/>
                <w:bdr w:val="none" w:sz="0" w:space="0" w:color="auto" w:frame="1"/>
              </w:rPr>
              <w:t xml:space="preserve">, S., </w:t>
            </w:r>
            <w:proofErr w:type="spellStart"/>
            <w:r>
              <w:rPr>
                <w:sz w:val="16"/>
                <w:szCs w:val="16"/>
                <w:bdr w:val="none" w:sz="0" w:space="0" w:color="auto" w:frame="1"/>
              </w:rPr>
              <w:t>Gryspeerdt</w:t>
            </w:r>
            <w:proofErr w:type="spellEnd"/>
            <w:r>
              <w:rPr>
                <w:sz w:val="16"/>
                <w:szCs w:val="16"/>
                <w:bdr w:val="none" w:sz="0" w:space="0" w:color="auto" w:frame="1"/>
              </w:rPr>
              <w:t xml:space="preserve">, E., </w:t>
            </w:r>
            <w:proofErr w:type="spellStart"/>
            <w:r>
              <w:rPr>
                <w:sz w:val="16"/>
                <w:szCs w:val="16"/>
                <w:bdr w:val="none" w:sz="0" w:space="0" w:color="auto" w:frame="1"/>
              </w:rPr>
              <w:t>Goto</w:t>
            </w:r>
            <w:proofErr w:type="spellEnd"/>
            <w:r>
              <w:rPr>
                <w:sz w:val="16"/>
                <w:szCs w:val="16"/>
                <w:bdr w:val="none" w:sz="0" w:space="0" w:color="auto" w:frame="1"/>
              </w:rPr>
              <w:t xml:space="preserve">, D., Weigum, N., Schulz, M., and </w:t>
            </w:r>
            <w:proofErr w:type="spellStart"/>
            <w:r>
              <w:rPr>
                <w:sz w:val="16"/>
                <w:szCs w:val="16"/>
                <w:bdr w:val="none" w:sz="0" w:space="0" w:color="auto" w:frame="1"/>
              </w:rPr>
              <w:t>Stier</w:t>
            </w:r>
            <w:proofErr w:type="spellEnd"/>
            <w:r>
              <w:rPr>
                <w:sz w:val="16"/>
                <w:szCs w:val="16"/>
                <w:bdr w:val="none" w:sz="0" w:space="0" w:color="auto" w:frame="1"/>
              </w:rPr>
              <w:t xml:space="preserve">, P.: On the </w:t>
            </w:r>
            <w:proofErr w:type="spellStart"/>
            <w:r>
              <w:rPr>
                <w:sz w:val="16"/>
                <w:szCs w:val="16"/>
                <w:bdr w:val="none" w:sz="0" w:space="0" w:color="auto" w:frame="1"/>
              </w:rPr>
              <w:t>spatio</w:t>
            </w:r>
            <w:proofErr w:type="spellEnd"/>
            <w:r>
              <w:rPr>
                <w:sz w:val="16"/>
                <w:szCs w:val="16"/>
                <w:bdr w:val="none" w:sz="0" w:space="0" w:color="auto" w:frame="1"/>
              </w:rPr>
              <w:t>-temporal representativeness of observations, Atmos. Chem. Phys., 17, 9761–9780, </w:t>
            </w:r>
            <w:hyperlink r:id="rId20" w:tgtFrame="_blank" w:history="1">
              <w:r>
                <w:rPr>
                  <w:rStyle w:val="Hyperlink"/>
                  <w:color w:val="6611CC"/>
                  <w:sz w:val="16"/>
                  <w:szCs w:val="16"/>
                  <w:bdr w:val="none" w:sz="0" w:space="0" w:color="auto" w:frame="1"/>
                </w:rPr>
                <w:t>https://doi.org/10.5194/acp-17-9761-2017</w:t>
              </w:r>
            </w:hyperlink>
            <w:r>
              <w:rPr>
                <w:sz w:val="16"/>
                <w:szCs w:val="16"/>
                <w:bdr w:val="none" w:sz="0" w:space="0" w:color="auto" w:frame="1"/>
              </w:rPr>
              <w:t>, 2017.</w:t>
            </w:r>
          </w:p>
        </w:tc>
      </w:tr>
      <w:tr w:rsidR="00805AED"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jc w:val="center"/>
              <w:rPr>
                <w:sz w:val="24"/>
                <w:szCs w:val="24"/>
              </w:rPr>
            </w:pPr>
            <w:r>
              <w:rPr>
                <w:b/>
                <w:bCs/>
                <w:color w:val="FFFFFF"/>
                <w:sz w:val="16"/>
                <w:szCs w:val="16"/>
                <w:bdr w:val="none" w:sz="0" w:space="0" w:color="auto" w:frame="1"/>
              </w:rPr>
              <w:lastRenderedPageBreak/>
              <w:t>Adaptation and Extremes</w:t>
            </w:r>
          </w:p>
        </w:tc>
      </w:tr>
      <w:tr w:rsidR="00805AED" w:rsidTr="00E87B06">
        <w:trPr>
          <w:jc w:val="center"/>
        </w:trPr>
        <w:tc>
          <w:tcPr>
            <w:tcW w:w="59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 </w:t>
            </w:r>
          </w:p>
        </w:tc>
        <w:tc>
          <w:tcPr>
            <w:tcW w:w="64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Relevant? (Yes/No)</w:t>
            </w:r>
          </w:p>
        </w:tc>
        <w:tc>
          <w:tcPr>
            <w:tcW w:w="610"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152"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jc w:val="center"/>
              <w:rPr>
                <w:sz w:val="24"/>
                <w:szCs w:val="24"/>
              </w:rPr>
            </w:pPr>
            <w:r>
              <w:rPr>
                <w:sz w:val="16"/>
                <w:szCs w:val="16"/>
                <w:bdr w:val="none" w:sz="0" w:space="0" w:color="auto" w:frame="1"/>
              </w:rPr>
              <w:t>Explanation</w:t>
            </w:r>
          </w:p>
        </w:tc>
      </w:tr>
      <w:tr w:rsidR="00805AED" w:rsidTr="00E87B06">
        <w:trPr>
          <w:jc w:val="center"/>
        </w:trPr>
        <w:tc>
          <w:tcPr>
            <w:tcW w:w="59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64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c>
          <w:tcPr>
            <w:tcW w:w="61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c>
          <w:tcPr>
            <w:tcW w:w="3152"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05AED" w:rsidRDefault="00805AED">
            <w:pPr>
              <w:rPr>
                <w:sz w:val="24"/>
                <w:szCs w:val="24"/>
              </w:rPr>
            </w:pPr>
            <w:r>
              <w:rPr>
                <w:color w:val="FF0000"/>
                <w:sz w:val="16"/>
                <w:szCs w:val="16"/>
                <w:bdr w:val="none" w:sz="0" w:space="0" w:color="auto" w:frame="1"/>
              </w:rPr>
              <w:t>Reviewers are invited to suggest answers for these fields</w:t>
            </w:r>
          </w:p>
        </w:tc>
      </w:tr>
      <w:tr w:rsidR="00805AED" w:rsidTr="00E87B06">
        <w:trPr>
          <w:trHeight w:val="266"/>
          <w:jc w:val="center"/>
        </w:trPr>
        <w:tc>
          <w:tcPr>
            <w:tcW w:w="59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805AED" w:rsidRDefault="00805AED">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64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c>
          <w:tcPr>
            <w:tcW w:w="61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sz w:val="16"/>
                <w:szCs w:val="16"/>
                <w:bdr w:val="none" w:sz="0" w:space="0" w:color="auto" w:frame="1"/>
              </w:rPr>
              <w:t> </w:t>
            </w:r>
          </w:p>
        </w:tc>
        <w:tc>
          <w:tcPr>
            <w:tcW w:w="3152"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05AED" w:rsidRDefault="00805AED">
            <w:pPr>
              <w:rPr>
                <w:sz w:val="24"/>
                <w:szCs w:val="24"/>
              </w:rPr>
            </w:pPr>
            <w:r>
              <w:rPr>
                <w:color w:val="FF0000"/>
                <w:sz w:val="16"/>
                <w:szCs w:val="16"/>
                <w:bdr w:val="none" w:sz="0" w:space="0" w:color="auto" w:frame="1"/>
              </w:rPr>
              <w:t>Reviewers are invited to suggest answers for these fields</w:t>
            </w:r>
          </w:p>
        </w:tc>
      </w:tr>
    </w:tbl>
    <w:p w:rsidR="00805AED" w:rsidRDefault="00805AED" w:rsidP="00805AED">
      <w:pPr>
        <w:rPr>
          <w:color w:val="222222"/>
        </w:rPr>
      </w:pPr>
      <w:r>
        <w:rPr>
          <w:color w:val="222222"/>
        </w:rPr>
        <w:br w:type="textWrapping" w:clear="all"/>
      </w:r>
    </w:p>
    <w:p w:rsidR="00805AED" w:rsidRDefault="00E87B06" w:rsidP="00805AED">
      <w:pPr>
        <w:rPr>
          <w:color w:val="222222"/>
        </w:rPr>
      </w:pPr>
      <w:r>
        <w:rPr>
          <w:color w:val="222222"/>
        </w:rPr>
        <w:pict>
          <v:rect id="_x0000_i1026" style="width:154.45pt;height:.75pt" o:hrpct="330" o:hrstd="t" o:hr="t" fillcolor="#a0a0a0" stroked="f"/>
        </w:pict>
      </w:r>
    </w:p>
    <w:p w:rsidR="00805AED" w:rsidRPr="00805AED" w:rsidRDefault="00805AED" w:rsidP="00805AED">
      <w:pPr>
        <w:pStyle w:val="NormalWeb"/>
        <w:spacing w:before="0" w:beforeAutospacing="0" w:after="0" w:afterAutospacing="0"/>
        <w:rPr>
          <w:color w:val="222222"/>
          <w:lang w:val="en-US"/>
        </w:rPr>
      </w:pPr>
      <w:r>
        <w:rPr>
          <w:rFonts w:ascii="Calibri" w:hAnsi="Calibri"/>
          <w:color w:val="1155CC"/>
          <w:sz w:val="22"/>
          <w:szCs w:val="22"/>
          <w:bdr w:val="none" w:sz="0" w:space="0" w:color="auto" w:frame="1"/>
          <w:lang w:val="en-US"/>
        </w:rPr>
        <w:t>[1]</w:t>
      </w:r>
      <w:r w:rsidRPr="00805AED">
        <w:rPr>
          <w:color w:val="222222"/>
          <w:sz w:val="16"/>
          <w:szCs w:val="16"/>
          <w:bdr w:val="none" w:sz="0" w:space="0" w:color="auto" w:frame="1"/>
          <w:lang w:val="en-US"/>
        </w:rPr>
        <w:t>Goal (G); Breakthrough (B)</w:t>
      </w:r>
      <w:ins w:id="2" w:author="Unknown" w:date="2019-11-18T13:07:00Z">
        <w:r w:rsidRPr="00805AED">
          <w:rPr>
            <w:color w:val="222222"/>
            <w:sz w:val="16"/>
            <w:szCs w:val="16"/>
            <w:bdr w:val="none" w:sz="0" w:space="0" w:color="auto" w:frame="1"/>
            <w:lang w:val="en-US"/>
          </w:rPr>
          <w:t> </w:t>
        </w:r>
      </w:ins>
      <w:r w:rsidRPr="00805AED">
        <w:rPr>
          <w:color w:val="222222"/>
          <w:sz w:val="16"/>
          <w:szCs w:val="16"/>
          <w:bdr w:val="none" w:sz="0" w:space="0" w:color="auto" w:frame="1"/>
          <w:lang w:val="en-US"/>
        </w:rPr>
        <w:t>(not mandatory, more as one possible); Threshold (T), for definitions see </w:t>
      </w:r>
      <w:hyperlink r:id="rId21" w:tgtFrame="_blank" w:history="1">
        <w:r>
          <w:rPr>
            <w:rStyle w:val="Hyperlink"/>
            <w:color w:val="6611CC"/>
            <w:sz w:val="16"/>
            <w:szCs w:val="16"/>
            <w:bdr w:val="none" w:sz="0" w:space="0" w:color="auto" w:frame="1"/>
            <w:lang w:val="en-GB"/>
          </w:rPr>
          <w:t>Guidelines</w:t>
        </w:r>
      </w:hyperlink>
    </w:p>
    <w:p w:rsidR="00805AED" w:rsidRPr="00805AED" w:rsidRDefault="00805AED" w:rsidP="00805AED">
      <w:pPr>
        <w:pStyle w:val="NormalWeb"/>
        <w:spacing w:before="0" w:beforeAutospacing="0" w:after="0" w:afterAutospacing="0"/>
        <w:rPr>
          <w:color w:val="222222"/>
          <w:lang w:val="en-US"/>
        </w:rPr>
      </w:pPr>
      <w:r>
        <w:rPr>
          <w:rFonts w:ascii="Calibri" w:hAnsi="Calibri"/>
          <w:color w:val="1155CC"/>
          <w:sz w:val="20"/>
          <w:szCs w:val="20"/>
          <w:bdr w:val="none" w:sz="0" w:space="0" w:color="auto" w:frame="1"/>
          <w:lang w:val="en-US"/>
        </w:rPr>
        <w:t>[2]</w:t>
      </w:r>
      <w:r>
        <w:rPr>
          <w:color w:val="222222"/>
          <w:bdr w:val="none" w:sz="0" w:space="0" w:color="auto" w:frame="1"/>
          <w:lang w:val="en-US"/>
        </w:rPr>
        <w:t> </w:t>
      </w:r>
      <w:r>
        <w:rPr>
          <w:color w:val="222222"/>
          <w:sz w:val="16"/>
          <w:szCs w:val="16"/>
          <w:bdr w:val="none" w:sz="0" w:space="0" w:color="auto" w:frame="1"/>
          <w:lang w:val="en-US"/>
        </w:rPr>
        <w:t>Is the ECV Product directly relevant to support Climate Adaptation?</w:t>
      </w:r>
    </w:p>
    <w:p w:rsidR="00805AED" w:rsidRPr="00805AED" w:rsidRDefault="00805AED" w:rsidP="00805AED">
      <w:pPr>
        <w:pStyle w:val="NormalWeb"/>
        <w:spacing w:before="0" w:beforeAutospacing="0" w:after="0" w:afterAutospacing="0"/>
        <w:rPr>
          <w:color w:val="222222"/>
          <w:lang w:val="en-US"/>
        </w:rPr>
      </w:pPr>
      <w:bookmarkStart w:id="3" w:name="5fad81a5-2728-4ad7-aecc-84747d5e59c7@wmo"/>
      <w:r>
        <w:rPr>
          <w:rFonts w:ascii="Calibri" w:hAnsi="Calibri"/>
          <w:color w:val="1155CC"/>
          <w:sz w:val="20"/>
          <w:szCs w:val="20"/>
          <w:bdr w:val="none" w:sz="0" w:space="0" w:color="auto" w:frame="1"/>
          <w:lang w:val="en-US"/>
        </w:rPr>
        <w:t>[3]</w:t>
      </w:r>
      <w:bookmarkEnd w:id="3"/>
      <w:r>
        <w:rPr>
          <w:color w:val="222222"/>
          <w:bdr w:val="none" w:sz="0" w:space="0" w:color="auto" w:frame="1"/>
          <w:lang w:val="en-US"/>
        </w:rPr>
        <w:t> </w:t>
      </w:r>
      <w:r>
        <w:rPr>
          <w:color w:val="222222"/>
          <w:sz w:val="16"/>
          <w:szCs w:val="16"/>
          <w:bdr w:val="none" w:sz="0" w:space="0" w:color="auto" w:frame="1"/>
          <w:lang w:val="en-US"/>
        </w:rPr>
        <w:t>Can the ECV Product be used to monitor climate extremes or aspects of extremes?</w:t>
      </w:r>
    </w:p>
    <w:p w:rsidR="007820D1" w:rsidRPr="00215C42" w:rsidRDefault="007820D1" w:rsidP="007820D1">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7820D1" w:rsidTr="003E2CE8">
        <w:trPr>
          <w:trHeight w:val="340"/>
        </w:trPr>
        <w:tc>
          <w:tcPr>
            <w:tcW w:w="2441" w:type="pct"/>
            <w:vAlign w:val="center"/>
          </w:tcPr>
          <w:p w:rsidR="007820D1" w:rsidRPr="00215C42" w:rsidRDefault="007820D1" w:rsidP="003E2CE8">
            <w:pPr>
              <w:rPr>
                <w:sz w:val="20"/>
                <w:szCs w:val="20"/>
              </w:rPr>
            </w:pPr>
            <w:r w:rsidRPr="009029F2">
              <w:rPr>
                <w:sz w:val="20"/>
                <w:szCs w:val="20"/>
              </w:rPr>
              <w:t>Author</w:t>
            </w:r>
            <w:r>
              <w:rPr>
                <w:sz w:val="20"/>
                <w:szCs w:val="20"/>
              </w:rPr>
              <w:t>: Werner Thomas</w:t>
            </w:r>
          </w:p>
        </w:tc>
        <w:tc>
          <w:tcPr>
            <w:tcW w:w="2559" w:type="pct"/>
            <w:vAlign w:val="center"/>
          </w:tcPr>
          <w:p w:rsidR="007820D1" w:rsidRPr="00E80C12" w:rsidRDefault="007820D1" w:rsidP="003E2CE8">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hyperlink r:id="rId22" w:history="1">
              <w:r w:rsidRPr="00E80C12">
                <w:rPr>
                  <w:rStyle w:val="Hyperlink"/>
                  <w:rFonts w:cs="Arial"/>
                  <w:bCs/>
                  <w:sz w:val="20"/>
                  <w:szCs w:val="20"/>
                  <w:shd w:val="clear" w:color="auto" w:fill="FFFFFF"/>
                </w:rPr>
                <w:t>Werner.Thomas@dwd.de</w:t>
              </w:r>
            </w:hyperlink>
            <w:r w:rsidRPr="00E80C12">
              <w:rPr>
                <w:rFonts w:cs="Arial"/>
                <w:bCs/>
                <w:color w:val="222222"/>
                <w:sz w:val="20"/>
                <w:szCs w:val="20"/>
                <w:shd w:val="clear" w:color="auto" w:fill="FFFFFF"/>
              </w:rPr>
              <w:t xml:space="preserve"> </w:t>
            </w:r>
          </w:p>
        </w:tc>
      </w:tr>
      <w:tr w:rsidR="007820D1" w:rsidTr="003E2CE8">
        <w:tc>
          <w:tcPr>
            <w:tcW w:w="5000" w:type="pct"/>
            <w:gridSpan w:val="2"/>
          </w:tcPr>
          <w:p w:rsidR="007820D1" w:rsidRPr="007820D1" w:rsidRDefault="007820D1" w:rsidP="007820D1">
            <w:pPr>
              <w:rPr>
                <w:sz w:val="20"/>
                <w:szCs w:val="20"/>
              </w:rPr>
            </w:pPr>
            <w:r w:rsidRPr="007820D1">
              <w:rPr>
                <w:sz w:val="20"/>
                <w:szCs w:val="20"/>
              </w:rPr>
              <w:t>The "goal stability" is give as 0.05 %/decade but either the threshold (0.02) and breakthrough values (0.01) are then too high or the goal value is too low.</w:t>
            </w:r>
          </w:p>
          <w:p w:rsidR="007820D1" w:rsidRPr="007820D1" w:rsidRDefault="007820D1" w:rsidP="007820D1">
            <w:pPr>
              <w:rPr>
                <w:sz w:val="20"/>
                <w:szCs w:val="20"/>
              </w:rPr>
            </w:pPr>
          </w:p>
          <w:p w:rsidR="007820D1" w:rsidRPr="009029F2" w:rsidRDefault="007820D1" w:rsidP="007820D1">
            <w:pPr>
              <w:rPr>
                <w:sz w:val="20"/>
                <w:szCs w:val="20"/>
              </w:rPr>
            </w:pPr>
            <w:r w:rsidRPr="007820D1">
              <w:rPr>
                <w:sz w:val="20"/>
                <w:szCs w:val="20"/>
              </w:rPr>
              <w:lastRenderedPageBreak/>
              <w:t xml:space="preserve">Harald </w:t>
            </w:r>
            <w:proofErr w:type="spellStart"/>
            <w:r w:rsidRPr="007820D1">
              <w:rPr>
                <w:sz w:val="20"/>
                <w:szCs w:val="20"/>
              </w:rPr>
              <w:t>Flentje</w:t>
            </w:r>
            <w:proofErr w:type="spellEnd"/>
            <w:r w:rsidRPr="007820D1">
              <w:rPr>
                <w:sz w:val="20"/>
                <w:szCs w:val="20"/>
              </w:rPr>
              <w:t xml:space="preserve">, Ina </w:t>
            </w:r>
            <w:proofErr w:type="spellStart"/>
            <w:r w:rsidRPr="007820D1">
              <w:rPr>
                <w:sz w:val="20"/>
                <w:szCs w:val="20"/>
              </w:rPr>
              <w:t>Mattis</w:t>
            </w:r>
            <w:proofErr w:type="spellEnd"/>
            <w:r w:rsidRPr="007820D1">
              <w:rPr>
                <w:sz w:val="20"/>
                <w:szCs w:val="20"/>
              </w:rPr>
              <w:t>, Werner Thomas</w:t>
            </w:r>
          </w:p>
        </w:tc>
      </w:tr>
    </w:tbl>
    <w:p w:rsidR="007820D1" w:rsidRDefault="007820D1" w:rsidP="007820D1">
      <w:pPr>
        <w:pStyle w:val="Heading3"/>
      </w:pPr>
      <w:r w:rsidRPr="009029F2">
        <w:lastRenderedPageBreak/>
        <w:t xml:space="preserve">Comment </w:t>
      </w:r>
      <w:r>
        <w:t>2</w:t>
      </w:r>
    </w:p>
    <w:tbl>
      <w:tblPr>
        <w:tblStyle w:val="TableGrid"/>
        <w:tblW w:w="5000" w:type="pct"/>
        <w:tblLook w:val="04A0" w:firstRow="1" w:lastRow="0" w:firstColumn="1" w:lastColumn="0" w:noHBand="0" w:noVBand="1"/>
      </w:tblPr>
      <w:tblGrid>
        <w:gridCol w:w="5378"/>
        <w:gridCol w:w="5638"/>
      </w:tblGrid>
      <w:tr w:rsidR="007820D1" w:rsidTr="003E2CE8">
        <w:trPr>
          <w:trHeight w:val="340"/>
        </w:trPr>
        <w:tc>
          <w:tcPr>
            <w:tcW w:w="2441" w:type="pct"/>
            <w:vAlign w:val="center"/>
          </w:tcPr>
          <w:p w:rsidR="007820D1" w:rsidRPr="00215C42" w:rsidRDefault="007820D1" w:rsidP="003E2CE8">
            <w:pPr>
              <w:rPr>
                <w:sz w:val="20"/>
                <w:szCs w:val="20"/>
              </w:rPr>
            </w:pPr>
            <w:r w:rsidRPr="009029F2">
              <w:rPr>
                <w:sz w:val="20"/>
                <w:szCs w:val="20"/>
              </w:rPr>
              <w:t>Author</w:t>
            </w:r>
            <w:r>
              <w:rPr>
                <w:sz w:val="20"/>
                <w:szCs w:val="20"/>
              </w:rPr>
              <w:t>:</w:t>
            </w:r>
            <w:r w:rsidRPr="00E80C12">
              <w:rPr>
                <w:sz w:val="20"/>
                <w:szCs w:val="20"/>
              </w:rPr>
              <w:t xml:space="preserve"> Thomas Popp</w:t>
            </w:r>
          </w:p>
        </w:tc>
        <w:tc>
          <w:tcPr>
            <w:tcW w:w="2559" w:type="pct"/>
            <w:vAlign w:val="center"/>
          </w:tcPr>
          <w:p w:rsidR="007820D1" w:rsidRPr="00215C42" w:rsidRDefault="007820D1" w:rsidP="003E2CE8">
            <w:pPr>
              <w:rPr>
                <w:sz w:val="20"/>
                <w:szCs w:val="20"/>
              </w:rPr>
            </w:pPr>
            <w:r w:rsidRPr="009029F2">
              <w:rPr>
                <w:sz w:val="20"/>
                <w:szCs w:val="20"/>
              </w:rPr>
              <w:t xml:space="preserve">Email: </w:t>
            </w:r>
            <w:hyperlink r:id="rId23" w:history="1">
              <w:r w:rsidRPr="00E80C12">
                <w:rPr>
                  <w:rStyle w:val="Hyperlink"/>
                  <w:sz w:val="20"/>
                  <w:szCs w:val="20"/>
                </w:rPr>
                <w:t>thomas.popp@dlr.de</w:t>
              </w:r>
            </w:hyperlink>
          </w:p>
        </w:tc>
      </w:tr>
      <w:tr w:rsidR="007820D1" w:rsidTr="003E2CE8">
        <w:tc>
          <w:tcPr>
            <w:tcW w:w="5000" w:type="pct"/>
            <w:gridSpan w:val="2"/>
          </w:tcPr>
          <w:p w:rsidR="007820D1" w:rsidRPr="007820D1" w:rsidRDefault="007820D1" w:rsidP="007820D1">
            <w:pPr>
              <w:rPr>
                <w:sz w:val="20"/>
                <w:szCs w:val="20"/>
              </w:rPr>
            </w:pPr>
            <w:r w:rsidRPr="007820D1">
              <w:rPr>
                <w:sz w:val="20"/>
                <w:szCs w:val="20"/>
              </w:rPr>
              <w:t>- Note: the definition of fine/coarse mode AOD as "dust" / "non-dust" is not taking sea salt into account, which should also be part of the coarse mode AOD</w:t>
            </w:r>
          </w:p>
          <w:p w:rsidR="007820D1" w:rsidRPr="007820D1" w:rsidRDefault="007820D1" w:rsidP="007820D1">
            <w:pPr>
              <w:rPr>
                <w:sz w:val="20"/>
                <w:szCs w:val="20"/>
              </w:rPr>
            </w:pPr>
            <w:r w:rsidRPr="007820D1">
              <w:rPr>
                <w:sz w:val="20"/>
                <w:szCs w:val="20"/>
              </w:rPr>
              <w:t>- adaptation - suggested explanation: AOD can be used as proxy for PM values (in regions / periods with homogeneous vertical profile and aerosol type) -then a higher spatial resolution is needed</w:t>
            </w:r>
          </w:p>
          <w:p w:rsidR="007820D1" w:rsidRPr="009029F2" w:rsidRDefault="007820D1" w:rsidP="007820D1">
            <w:pPr>
              <w:rPr>
                <w:sz w:val="20"/>
                <w:szCs w:val="20"/>
              </w:rPr>
            </w:pPr>
            <w:r w:rsidRPr="007820D1">
              <w:rPr>
                <w:sz w:val="20"/>
                <w:szCs w:val="20"/>
              </w:rPr>
              <w:t>- extremes - suggested explanation: aerosol episodes (e.g. Sahara dust events, fire events) often cover larger areas - therefore AOD with the proposed resolution can be useful</w:t>
            </w:r>
          </w:p>
        </w:tc>
      </w:tr>
    </w:tbl>
    <w:p w:rsidR="007820D1" w:rsidRDefault="007820D1" w:rsidP="007820D1">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7820D1" w:rsidTr="003E2CE8">
        <w:trPr>
          <w:trHeight w:val="340"/>
        </w:trPr>
        <w:tc>
          <w:tcPr>
            <w:tcW w:w="2441" w:type="pct"/>
            <w:vAlign w:val="center"/>
          </w:tcPr>
          <w:p w:rsidR="007820D1" w:rsidRPr="00215C42" w:rsidRDefault="007820D1" w:rsidP="003E2CE8">
            <w:pPr>
              <w:rPr>
                <w:sz w:val="20"/>
                <w:szCs w:val="20"/>
              </w:rPr>
            </w:pPr>
            <w:proofErr w:type="spellStart"/>
            <w:r w:rsidRPr="009029F2">
              <w:rPr>
                <w:sz w:val="20"/>
                <w:szCs w:val="20"/>
              </w:rPr>
              <w:t>Author</w:t>
            </w:r>
            <w:r>
              <w:rPr>
                <w:sz w:val="20"/>
                <w:szCs w:val="20"/>
              </w:rPr>
              <w:t>:Angela</w:t>
            </w:r>
            <w:proofErr w:type="spellEnd"/>
            <w:r>
              <w:rPr>
                <w:sz w:val="20"/>
                <w:szCs w:val="20"/>
              </w:rPr>
              <w:t xml:space="preserve"> Benedetti</w:t>
            </w:r>
          </w:p>
        </w:tc>
        <w:tc>
          <w:tcPr>
            <w:tcW w:w="2559" w:type="pct"/>
            <w:vAlign w:val="center"/>
          </w:tcPr>
          <w:p w:rsidR="007820D1" w:rsidRPr="00215C42" w:rsidRDefault="007820D1" w:rsidP="003E2CE8">
            <w:pPr>
              <w:rPr>
                <w:sz w:val="20"/>
                <w:szCs w:val="20"/>
              </w:rPr>
            </w:pPr>
            <w:r w:rsidRPr="009029F2">
              <w:rPr>
                <w:sz w:val="20"/>
                <w:szCs w:val="20"/>
              </w:rPr>
              <w:t xml:space="preserve">Email: </w:t>
            </w:r>
            <w:hyperlink r:id="rId24" w:history="1">
              <w:r w:rsidRPr="00697ACC">
                <w:rPr>
                  <w:rStyle w:val="Hyperlink"/>
                  <w:sz w:val="20"/>
                  <w:szCs w:val="20"/>
                </w:rPr>
                <w:t>angela.benedetti@ecmwf.int</w:t>
              </w:r>
            </w:hyperlink>
            <w:r>
              <w:rPr>
                <w:sz w:val="20"/>
                <w:szCs w:val="20"/>
              </w:rPr>
              <w:t xml:space="preserve"> </w:t>
            </w:r>
          </w:p>
        </w:tc>
      </w:tr>
      <w:tr w:rsidR="007820D1" w:rsidTr="003E2CE8">
        <w:tc>
          <w:tcPr>
            <w:tcW w:w="5000" w:type="pct"/>
            <w:gridSpan w:val="2"/>
          </w:tcPr>
          <w:p w:rsidR="007820D1" w:rsidRPr="009029F2" w:rsidRDefault="007820D1" w:rsidP="003E2CE8">
            <w:pPr>
              <w:rPr>
                <w:sz w:val="20"/>
                <w:szCs w:val="20"/>
              </w:rPr>
            </w:pPr>
            <w:r w:rsidRPr="007820D1">
              <w:rPr>
                <w:sz w:val="20"/>
                <w:szCs w:val="20"/>
              </w:rPr>
              <w:t>I believe the requirements on horizontal resolution are a bit too conservative. I would suggest 10km for Goal, 50km for Breakthrough and 100km for Threshold. This is particularly relevant for regional extremes.</w:t>
            </w:r>
          </w:p>
        </w:tc>
      </w:tr>
    </w:tbl>
    <w:p w:rsidR="003E2CE8" w:rsidRDefault="003E2CE8" w:rsidP="00215C42">
      <w:pPr>
        <w:rPr>
          <w:sz w:val="20"/>
          <w:szCs w:val="20"/>
        </w:rPr>
      </w:pPr>
    </w:p>
    <w:p w:rsidR="003E2CE8" w:rsidRDefault="003E2CE8" w:rsidP="003E2CE8">
      <w:r>
        <w:br w:type="page"/>
      </w:r>
    </w:p>
    <w:p w:rsidR="003E2CE8" w:rsidRDefault="003E2CE8" w:rsidP="003E2CE8">
      <w:pPr>
        <w:pStyle w:val="Heading2"/>
      </w:pPr>
      <w:r>
        <w:lastRenderedPageBreak/>
        <w:t>Aerosol Chemical Composition</w:t>
      </w:r>
    </w:p>
    <w:tbl>
      <w:tblPr>
        <w:tblW w:w="5000" w:type="pct"/>
        <w:jc w:val="center"/>
        <w:shd w:val="clear" w:color="auto" w:fill="FFFFFF"/>
        <w:tblCellMar>
          <w:left w:w="0" w:type="dxa"/>
          <w:right w:w="0" w:type="dxa"/>
        </w:tblCellMar>
        <w:tblLook w:val="04A0" w:firstRow="1" w:lastRow="0" w:firstColumn="1" w:lastColumn="0" w:noHBand="0" w:noVBand="1"/>
      </w:tblPr>
      <w:tblGrid>
        <w:gridCol w:w="1445"/>
        <w:gridCol w:w="1276"/>
        <w:gridCol w:w="1337"/>
        <w:gridCol w:w="454"/>
        <w:gridCol w:w="1011"/>
        <w:gridCol w:w="5493"/>
      </w:tblGrid>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Name</w:t>
            </w:r>
          </w:p>
        </w:tc>
        <w:tc>
          <w:tcPr>
            <w:tcW w:w="434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Aerosol Chemical Composition </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Definition</w:t>
            </w:r>
          </w:p>
        </w:tc>
        <w:tc>
          <w:tcPr>
            <w:tcW w:w="434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Unit</w:t>
            </w:r>
          </w:p>
        </w:tc>
        <w:tc>
          <w:tcPr>
            <w:tcW w:w="434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µg m-3</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Note</w:t>
            </w:r>
          </w:p>
        </w:tc>
        <w:tc>
          <w:tcPr>
            <w:tcW w:w="434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rFonts w:ascii="Times New Roman" w:hAnsi="Times New Roman" w:cs="Times New Roman"/>
                <w:color w:val="222222"/>
                <w:sz w:val="24"/>
                <w:szCs w:val="24"/>
              </w:rPr>
            </w:pPr>
            <w:r>
              <w:rPr>
                <w:color w:val="222222"/>
                <w:sz w:val="16"/>
                <w:szCs w:val="16"/>
                <w:bdr w:val="none" w:sz="0" w:space="0" w:color="auto" w:frame="1"/>
              </w:rPr>
              <w:t>For climate applications, only the main components of the aerosol composition are relevant, i.e. influencing the aerosol hygroscopic properties and refractive index. Total inorganic, Elemental Carbon (EC) and Organic Carbon (OC)  mass concentrations are, in a first approximation, sufficient.</w:t>
            </w:r>
          </w:p>
          <w:p w:rsidR="003E2CE8" w:rsidRDefault="003E2CE8">
            <w:pPr>
              <w:rPr>
                <w:color w:val="222222"/>
              </w:rPr>
            </w:pPr>
            <w:r>
              <w:rPr>
                <w:color w:val="222222"/>
                <w:sz w:val="16"/>
                <w:szCs w:val="16"/>
                <w:bdr w:val="none" w:sz="0" w:space="0" w:color="auto" w:frame="1"/>
              </w:rPr>
              <w:t xml:space="preserve">As a proxy for the chemical composition, the absorption </w:t>
            </w:r>
            <w:proofErr w:type="spellStart"/>
            <w:r>
              <w:rPr>
                <w:color w:val="222222"/>
                <w:sz w:val="16"/>
                <w:szCs w:val="16"/>
                <w:bdr w:val="none" w:sz="0" w:space="0" w:color="auto" w:frame="1"/>
              </w:rPr>
              <w:t>Ångström</w:t>
            </w:r>
            <w:proofErr w:type="spellEnd"/>
            <w:r>
              <w:rPr>
                <w:color w:val="222222"/>
                <w:sz w:val="16"/>
                <w:szCs w:val="16"/>
                <w:bdr w:val="none" w:sz="0" w:space="0" w:color="auto" w:frame="1"/>
              </w:rPr>
              <w:t xml:space="preserve"> exponent (AAE), which describes the wavelength variation in aerosol absorption, can be used.  The AAE is significantly influenced by particle size, shape, and chemical composition</w:t>
            </w:r>
          </w:p>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jc w:val="center"/>
              <w:rPr>
                <w:color w:val="222222"/>
                <w:sz w:val="24"/>
                <w:szCs w:val="24"/>
              </w:rPr>
            </w:pPr>
            <w:r>
              <w:rPr>
                <w:b/>
                <w:bCs/>
                <w:color w:val="FFFFFF"/>
                <w:sz w:val="16"/>
                <w:szCs w:val="16"/>
                <w:bdr w:val="none" w:sz="0" w:space="0" w:color="auto" w:frame="1"/>
              </w:rPr>
              <w:t>Requirements</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jc w:val="center"/>
              <w:rPr>
                <w:color w:val="222222"/>
                <w:sz w:val="24"/>
                <w:szCs w:val="24"/>
              </w:rPr>
            </w:pPr>
            <w:r>
              <w:rPr>
                <w:b/>
                <w:bCs/>
                <w:color w:val="FFFFFF"/>
                <w:sz w:val="16"/>
                <w:szCs w:val="16"/>
                <w:bdr w:val="none" w:sz="0" w:space="0" w:color="auto" w:frame="1"/>
              </w:rPr>
              <w:t>Item needed</w:t>
            </w:r>
          </w:p>
        </w:tc>
        <w:tc>
          <w:tcPr>
            <w:tcW w:w="57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b/>
                <w:bCs/>
                <w:color w:val="222222"/>
                <w:sz w:val="16"/>
                <w:szCs w:val="16"/>
                <w:bdr w:val="none" w:sz="0" w:space="0" w:color="auto" w:frame="1"/>
              </w:rPr>
              <w:t>Unit</w:t>
            </w:r>
          </w:p>
        </w:tc>
        <w:tc>
          <w:tcPr>
            <w:tcW w:w="6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b/>
                <w:bCs/>
                <w:color w:val="222222"/>
                <w:sz w:val="16"/>
                <w:szCs w:val="16"/>
                <w:bdr w:val="none" w:sz="0" w:space="0" w:color="auto" w:frame="1"/>
              </w:rPr>
              <w:t>Metric</w:t>
            </w:r>
          </w:p>
        </w:tc>
        <w:tc>
          <w:tcPr>
            <w:tcW w:w="20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rFonts w:ascii="Calibri" w:hAnsi="Calibri"/>
                <w:b/>
                <w:bCs/>
                <w:color w:val="1155CC"/>
                <w:sz w:val="16"/>
                <w:szCs w:val="16"/>
                <w:bdr w:val="none" w:sz="0" w:space="0" w:color="auto" w:frame="1"/>
              </w:rPr>
              <w:t>[1]</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b/>
                <w:bCs/>
                <w:color w:val="222222"/>
                <w:sz w:val="16"/>
                <w:szCs w:val="16"/>
                <w:bdr w:val="none" w:sz="0" w:space="0" w:color="auto" w:frame="1"/>
              </w:rPr>
              <w:t>Value</w:t>
            </w:r>
          </w:p>
        </w:tc>
        <w:tc>
          <w:tcPr>
            <w:tcW w:w="249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b/>
                <w:bCs/>
                <w:color w:val="222222"/>
                <w:sz w:val="16"/>
                <w:szCs w:val="16"/>
                <w:bdr w:val="none" w:sz="0" w:space="0" w:color="auto" w:frame="1"/>
              </w:rPr>
              <w:t>Derivation and References and Standards</w:t>
            </w: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Horizontal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km</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50</w:t>
            </w:r>
          </w:p>
        </w:tc>
        <w:tc>
          <w:tcPr>
            <w:tcW w:w="249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Horizontal definition based on Anderson et al., 2003</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100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500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Vertical Resolution</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km</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w:t>
            </w:r>
          </w:p>
        </w:tc>
        <w:tc>
          <w:tcPr>
            <w:tcW w:w="249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Information on both single point AND integrated column are valuable as a threshold. More precise information can be obtained by using a profile at 5km resolution (breakthrough) or 1 km (Goal).</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5</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Column integrated or single point</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Temporal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day</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both"/>
              <w:rPr>
                <w:color w:val="222222"/>
                <w:sz w:val="24"/>
                <w:szCs w:val="24"/>
              </w:rPr>
            </w:pPr>
            <w:r>
              <w:rPr>
                <w:color w:val="222222"/>
                <w:sz w:val="16"/>
                <w:szCs w:val="16"/>
                <w:bdr w:val="none" w:sz="0" w:space="0" w:color="auto" w:frame="1"/>
              </w:rPr>
              <w:t>All averages assumed to be representative</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0.04</w:t>
            </w:r>
          </w:p>
        </w:tc>
        <w:tc>
          <w:tcPr>
            <w:tcW w:w="249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30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Timeliness</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day</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0.04</w:t>
            </w:r>
          </w:p>
        </w:tc>
        <w:tc>
          <w:tcPr>
            <w:tcW w:w="24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w:t>
            </w:r>
          </w:p>
        </w:tc>
        <w:tc>
          <w:tcPr>
            <w:tcW w:w="24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365</w:t>
            </w:r>
          </w:p>
        </w:tc>
        <w:tc>
          <w:tcPr>
            <w:tcW w:w="24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Required Measurement Uncertainty</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both"/>
              <w:rPr>
                <w:rFonts w:ascii="Times New Roman" w:hAnsi="Times New Roman" w:cs="Times New Roman"/>
                <w:color w:val="222222"/>
                <w:sz w:val="24"/>
                <w:szCs w:val="24"/>
              </w:rPr>
            </w:pPr>
            <w:r>
              <w:rPr>
                <w:color w:val="222222"/>
                <w:sz w:val="16"/>
                <w:szCs w:val="16"/>
                <w:bdr w:val="none" w:sz="0" w:space="0" w:color="auto" w:frame="1"/>
              </w:rPr>
              <w:t> </w:t>
            </w:r>
          </w:p>
          <w:p w:rsidR="003E2CE8" w:rsidRDefault="003E2CE8">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10</w:t>
            </w:r>
          </w:p>
        </w:tc>
        <w:tc>
          <w:tcPr>
            <w:tcW w:w="249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20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30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Stability</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color w:val="000000"/>
                <w:sz w:val="16"/>
                <w:szCs w:val="16"/>
                <w:bdr w:val="none" w:sz="0" w:space="0" w:color="auto" w:frame="1"/>
              </w:rPr>
              <w:t>% /decade</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w:t>
            </w:r>
          </w:p>
        </w:tc>
        <w:tc>
          <w:tcPr>
            <w:tcW w:w="249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2</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Standards and References</w:t>
            </w:r>
          </w:p>
        </w:tc>
        <w:tc>
          <w:tcPr>
            <w:tcW w:w="434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rFonts w:ascii="Times New Roman" w:hAnsi="Times New Roman" w:cs="Times New Roman"/>
                <w:color w:val="222222"/>
                <w:sz w:val="24"/>
                <w:szCs w:val="24"/>
              </w:rPr>
            </w:pPr>
            <w:r>
              <w:rPr>
                <w:color w:val="222222"/>
                <w:sz w:val="16"/>
                <w:szCs w:val="16"/>
                <w:bdr w:val="none" w:sz="0" w:space="0" w:color="auto" w:frame="1"/>
              </w:rPr>
              <w:t xml:space="preserve">Anderson, T. L., R. J. </w:t>
            </w:r>
            <w:proofErr w:type="spellStart"/>
            <w:r>
              <w:rPr>
                <w:color w:val="222222"/>
                <w:sz w:val="16"/>
                <w:szCs w:val="16"/>
                <w:bdr w:val="none" w:sz="0" w:space="0" w:color="auto" w:frame="1"/>
              </w:rPr>
              <w:t>Charlson</w:t>
            </w:r>
            <w:proofErr w:type="spellEnd"/>
            <w:r>
              <w:rPr>
                <w:color w:val="222222"/>
                <w:sz w:val="16"/>
                <w:szCs w:val="16"/>
                <w:bdr w:val="none" w:sz="0" w:space="0" w:color="auto" w:frame="1"/>
              </w:rPr>
              <w:t xml:space="preserve">, D. M. Winker, J. A. </w:t>
            </w:r>
            <w:proofErr w:type="spellStart"/>
            <w:r>
              <w:rPr>
                <w:color w:val="222222"/>
                <w:sz w:val="16"/>
                <w:szCs w:val="16"/>
                <w:bdr w:val="none" w:sz="0" w:space="0" w:color="auto" w:frame="1"/>
              </w:rPr>
              <w:t>Ogren</w:t>
            </w:r>
            <w:proofErr w:type="spellEnd"/>
            <w:r>
              <w:rPr>
                <w:color w:val="222222"/>
                <w:sz w:val="16"/>
                <w:szCs w:val="16"/>
                <w:bdr w:val="none" w:sz="0" w:space="0" w:color="auto" w:frame="1"/>
              </w:rPr>
              <w:t xml:space="preserve">, and K. </w:t>
            </w:r>
            <w:proofErr w:type="spellStart"/>
            <w:r>
              <w:rPr>
                <w:color w:val="222222"/>
                <w:sz w:val="16"/>
                <w:szCs w:val="16"/>
                <w:bdr w:val="none" w:sz="0" w:space="0" w:color="auto" w:frame="1"/>
              </w:rPr>
              <w:t>Holmén</w:t>
            </w:r>
            <w:proofErr w:type="spellEnd"/>
            <w:r>
              <w:rPr>
                <w:color w:val="222222"/>
                <w:sz w:val="16"/>
                <w:szCs w:val="16"/>
                <w:bdr w:val="none" w:sz="0" w:space="0" w:color="auto" w:frame="1"/>
              </w:rPr>
              <w:t>, Mesoscale variations of tropospheric aerosols, J. Atmos. Sci., 60, 119– 136, 2003.</w:t>
            </w:r>
          </w:p>
          <w:p w:rsidR="003E2CE8" w:rsidRDefault="003E2CE8">
            <w:pPr>
              <w:rPr>
                <w:color w:val="222222"/>
              </w:rPr>
            </w:pPr>
            <w:proofErr w:type="spellStart"/>
            <w:r w:rsidRPr="00E87B06">
              <w:rPr>
                <w:color w:val="222222"/>
                <w:sz w:val="16"/>
                <w:szCs w:val="16"/>
                <w:bdr w:val="none" w:sz="0" w:space="0" w:color="auto" w:frame="1"/>
              </w:rPr>
              <w:t>Aas</w:t>
            </w:r>
            <w:proofErr w:type="spellEnd"/>
            <w:r w:rsidRPr="00E87B06">
              <w:rPr>
                <w:color w:val="222222"/>
                <w:sz w:val="16"/>
                <w:szCs w:val="16"/>
                <w:bdr w:val="none" w:sz="0" w:space="0" w:color="auto" w:frame="1"/>
              </w:rPr>
              <w:t xml:space="preserve">, W., </w:t>
            </w:r>
            <w:proofErr w:type="spellStart"/>
            <w:r w:rsidRPr="00E87B06">
              <w:rPr>
                <w:color w:val="222222"/>
                <w:sz w:val="16"/>
                <w:szCs w:val="16"/>
                <w:bdr w:val="none" w:sz="0" w:space="0" w:color="auto" w:frame="1"/>
              </w:rPr>
              <w:t>Mortier</w:t>
            </w:r>
            <w:proofErr w:type="spellEnd"/>
            <w:r w:rsidRPr="00E87B06">
              <w:rPr>
                <w:color w:val="222222"/>
                <w:sz w:val="16"/>
                <w:szCs w:val="16"/>
                <w:bdr w:val="none" w:sz="0" w:space="0" w:color="auto" w:frame="1"/>
              </w:rPr>
              <w:t xml:space="preserve">, A., Bowersox, V. et al. </w:t>
            </w:r>
            <w:r>
              <w:rPr>
                <w:color w:val="222222"/>
                <w:sz w:val="16"/>
                <w:szCs w:val="16"/>
                <w:bdr w:val="none" w:sz="0" w:space="0" w:color="auto" w:frame="1"/>
              </w:rPr>
              <w:t xml:space="preserve">Global and regional trends of atmospheric sulfur. </w:t>
            </w:r>
            <w:proofErr w:type="spellStart"/>
            <w:r>
              <w:rPr>
                <w:color w:val="222222"/>
                <w:sz w:val="16"/>
                <w:szCs w:val="16"/>
                <w:bdr w:val="none" w:sz="0" w:space="0" w:color="auto" w:frame="1"/>
              </w:rPr>
              <w:t>Sci</w:t>
            </w:r>
            <w:proofErr w:type="spellEnd"/>
            <w:r>
              <w:rPr>
                <w:color w:val="222222"/>
                <w:sz w:val="16"/>
                <w:szCs w:val="16"/>
                <w:bdr w:val="none" w:sz="0" w:space="0" w:color="auto" w:frame="1"/>
              </w:rPr>
              <w:t xml:space="preserve"> Rep 9, 953 (2019) doi:10.1038/s41598-018-37304-</w:t>
            </w:r>
            <w:r>
              <w:rPr>
                <w:color w:val="222222"/>
                <w:sz w:val="16"/>
                <w:szCs w:val="16"/>
                <w:bdr w:val="none" w:sz="0" w:space="0" w:color="auto" w:frame="1"/>
              </w:rPr>
              <w:lastRenderedPageBreak/>
              <w:t>0.</w:t>
            </w:r>
          </w:p>
          <w:p w:rsidR="003E2CE8" w:rsidRDefault="003E2CE8">
            <w:pPr>
              <w:rPr>
                <w:color w:val="222222"/>
                <w:sz w:val="24"/>
                <w:szCs w:val="24"/>
              </w:rPr>
            </w:pPr>
            <w:proofErr w:type="spellStart"/>
            <w:r>
              <w:rPr>
                <w:color w:val="222222"/>
                <w:sz w:val="16"/>
                <w:szCs w:val="16"/>
                <w:bdr w:val="none" w:sz="0" w:space="0" w:color="auto" w:frame="1"/>
              </w:rPr>
              <w:t>Putaud</w:t>
            </w:r>
            <w:proofErr w:type="spellEnd"/>
            <w:r>
              <w:rPr>
                <w:color w:val="222222"/>
                <w:sz w:val="16"/>
                <w:szCs w:val="16"/>
                <w:bdr w:val="none" w:sz="0" w:space="0" w:color="auto" w:frame="1"/>
              </w:rPr>
              <w:t xml:space="preserve">, J. P., </w:t>
            </w:r>
            <w:proofErr w:type="spellStart"/>
            <w:r>
              <w:rPr>
                <w:color w:val="222222"/>
                <w:sz w:val="16"/>
                <w:szCs w:val="16"/>
                <w:bdr w:val="none" w:sz="0" w:space="0" w:color="auto" w:frame="1"/>
              </w:rPr>
              <w:t>Raes</w:t>
            </w:r>
            <w:proofErr w:type="spellEnd"/>
            <w:r>
              <w:rPr>
                <w:color w:val="222222"/>
                <w:sz w:val="16"/>
                <w:szCs w:val="16"/>
                <w:bdr w:val="none" w:sz="0" w:space="0" w:color="auto" w:frame="1"/>
              </w:rPr>
              <w:t xml:space="preserve">, F., Van </w:t>
            </w:r>
            <w:proofErr w:type="spellStart"/>
            <w:r>
              <w:rPr>
                <w:color w:val="222222"/>
                <w:sz w:val="16"/>
                <w:szCs w:val="16"/>
                <w:bdr w:val="none" w:sz="0" w:space="0" w:color="auto" w:frame="1"/>
              </w:rPr>
              <w:t>Dingenen</w:t>
            </w:r>
            <w:proofErr w:type="spellEnd"/>
            <w:r>
              <w:rPr>
                <w:color w:val="222222"/>
                <w:sz w:val="16"/>
                <w:szCs w:val="16"/>
                <w:bdr w:val="none" w:sz="0" w:space="0" w:color="auto" w:frame="1"/>
              </w:rPr>
              <w:t xml:space="preserve">, R., </w:t>
            </w:r>
            <w:proofErr w:type="spellStart"/>
            <w:r>
              <w:rPr>
                <w:color w:val="222222"/>
                <w:sz w:val="16"/>
                <w:szCs w:val="16"/>
                <w:bdr w:val="none" w:sz="0" w:space="0" w:color="auto" w:frame="1"/>
              </w:rPr>
              <w:t>Brüggemann</w:t>
            </w:r>
            <w:proofErr w:type="spellEnd"/>
            <w:r>
              <w:rPr>
                <w:color w:val="222222"/>
                <w:sz w:val="16"/>
                <w:szCs w:val="16"/>
                <w:bdr w:val="none" w:sz="0" w:space="0" w:color="auto" w:frame="1"/>
              </w:rPr>
              <w:t xml:space="preserve">, E., </w:t>
            </w:r>
            <w:proofErr w:type="spellStart"/>
            <w:r>
              <w:rPr>
                <w:color w:val="222222"/>
                <w:sz w:val="16"/>
                <w:szCs w:val="16"/>
                <w:bdr w:val="none" w:sz="0" w:space="0" w:color="auto" w:frame="1"/>
              </w:rPr>
              <w:t>Facchini</w:t>
            </w:r>
            <w:proofErr w:type="spellEnd"/>
            <w:r>
              <w:rPr>
                <w:color w:val="222222"/>
                <w:sz w:val="16"/>
                <w:szCs w:val="16"/>
                <w:bdr w:val="none" w:sz="0" w:space="0" w:color="auto" w:frame="1"/>
              </w:rPr>
              <w:t xml:space="preserve">, M. C., </w:t>
            </w:r>
            <w:proofErr w:type="spellStart"/>
            <w:r>
              <w:rPr>
                <w:color w:val="222222"/>
                <w:sz w:val="16"/>
                <w:szCs w:val="16"/>
                <w:bdr w:val="none" w:sz="0" w:space="0" w:color="auto" w:frame="1"/>
              </w:rPr>
              <w:t>Decesari</w:t>
            </w:r>
            <w:proofErr w:type="spellEnd"/>
            <w:r>
              <w:rPr>
                <w:color w:val="222222"/>
                <w:sz w:val="16"/>
                <w:szCs w:val="16"/>
                <w:bdr w:val="none" w:sz="0" w:space="0" w:color="auto" w:frame="1"/>
              </w:rPr>
              <w:t xml:space="preserve">, S., </w:t>
            </w:r>
            <w:proofErr w:type="spellStart"/>
            <w:r>
              <w:rPr>
                <w:color w:val="222222"/>
                <w:sz w:val="16"/>
                <w:szCs w:val="16"/>
                <w:bdr w:val="none" w:sz="0" w:space="0" w:color="auto" w:frame="1"/>
              </w:rPr>
              <w:t>Fuzzi</w:t>
            </w:r>
            <w:proofErr w:type="spellEnd"/>
            <w:r>
              <w:rPr>
                <w:color w:val="222222"/>
                <w:sz w:val="16"/>
                <w:szCs w:val="16"/>
                <w:bdr w:val="none" w:sz="0" w:space="0" w:color="auto" w:frame="1"/>
              </w:rPr>
              <w:t xml:space="preserve">, S., Gehrig, R., </w:t>
            </w:r>
            <w:proofErr w:type="spellStart"/>
            <w:r>
              <w:rPr>
                <w:color w:val="222222"/>
                <w:sz w:val="16"/>
                <w:szCs w:val="16"/>
                <w:bdr w:val="none" w:sz="0" w:space="0" w:color="auto" w:frame="1"/>
              </w:rPr>
              <w:t>Hüglin</w:t>
            </w:r>
            <w:proofErr w:type="spellEnd"/>
            <w:r>
              <w:rPr>
                <w:color w:val="222222"/>
                <w:sz w:val="16"/>
                <w:szCs w:val="16"/>
                <w:bdr w:val="none" w:sz="0" w:space="0" w:color="auto" w:frame="1"/>
              </w:rPr>
              <w:t xml:space="preserve">, C., </w:t>
            </w:r>
            <w:proofErr w:type="spellStart"/>
            <w:r>
              <w:rPr>
                <w:color w:val="222222"/>
                <w:sz w:val="16"/>
                <w:szCs w:val="16"/>
                <w:bdr w:val="none" w:sz="0" w:space="0" w:color="auto" w:frame="1"/>
              </w:rPr>
              <w:t>Laj</w:t>
            </w:r>
            <w:proofErr w:type="spellEnd"/>
            <w:r>
              <w:rPr>
                <w:color w:val="222222"/>
                <w:sz w:val="16"/>
                <w:szCs w:val="16"/>
                <w:bdr w:val="none" w:sz="0" w:space="0" w:color="auto" w:frame="1"/>
              </w:rPr>
              <w:t xml:space="preserve">, P., </w:t>
            </w:r>
            <w:proofErr w:type="spellStart"/>
            <w:r>
              <w:rPr>
                <w:color w:val="222222"/>
                <w:sz w:val="16"/>
                <w:szCs w:val="16"/>
                <w:bdr w:val="none" w:sz="0" w:space="0" w:color="auto" w:frame="1"/>
              </w:rPr>
              <w:t>Lorbeer</w:t>
            </w:r>
            <w:proofErr w:type="spellEnd"/>
            <w:r>
              <w:rPr>
                <w:color w:val="222222"/>
                <w:sz w:val="16"/>
                <w:szCs w:val="16"/>
                <w:bdr w:val="none" w:sz="0" w:space="0" w:color="auto" w:frame="1"/>
              </w:rPr>
              <w:t xml:space="preserve">, G., </w:t>
            </w:r>
            <w:proofErr w:type="spellStart"/>
            <w:r>
              <w:rPr>
                <w:color w:val="222222"/>
                <w:sz w:val="16"/>
                <w:szCs w:val="16"/>
                <w:bdr w:val="none" w:sz="0" w:space="0" w:color="auto" w:frame="1"/>
              </w:rPr>
              <w:t>Maenhaut</w:t>
            </w:r>
            <w:proofErr w:type="spellEnd"/>
            <w:r>
              <w:rPr>
                <w:color w:val="222222"/>
                <w:sz w:val="16"/>
                <w:szCs w:val="16"/>
                <w:bdr w:val="none" w:sz="0" w:space="0" w:color="auto" w:frame="1"/>
              </w:rPr>
              <w:t xml:space="preserve">, W., </w:t>
            </w:r>
            <w:proofErr w:type="spellStart"/>
            <w:r>
              <w:rPr>
                <w:color w:val="222222"/>
                <w:sz w:val="16"/>
                <w:szCs w:val="16"/>
                <w:bdr w:val="none" w:sz="0" w:space="0" w:color="auto" w:frame="1"/>
              </w:rPr>
              <w:t>Mihalopoulos</w:t>
            </w:r>
            <w:proofErr w:type="spellEnd"/>
            <w:r>
              <w:rPr>
                <w:color w:val="222222"/>
                <w:sz w:val="16"/>
                <w:szCs w:val="16"/>
                <w:bdr w:val="none" w:sz="0" w:space="0" w:color="auto" w:frame="1"/>
              </w:rPr>
              <w:t xml:space="preserve">, N., Müller, K., </w:t>
            </w:r>
            <w:proofErr w:type="spellStart"/>
            <w:r>
              <w:rPr>
                <w:color w:val="222222"/>
                <w:sz w:val="16"/>
                <w:szCs w:val="16"/>
                <w:bdr w:val="none" w:sz="0" w:space="0" w:color="auto" w:frame="1"/>
              </w:rPr>
              <w:t>Querol</w:t>
            </w:r>
            <w:proofErr w:type="spellEnd"/>
            <w:r>
              <w:rPr>
                <w:color w:val="222222"/>
                <w:sz w:val="16"/>
                <w:szCs w:val="16"/>
                <w:bdr w:val="none" w:sz="0" w:space="0" w:color="auto" w:frame="1"/>
              </w:rPr>
              <w:t xml:space="preserve">, X., Rodriguez, S., Schneider, J., Spindler, G., Ten Brink, H., </w:t>
            </w:r>
            <w:proofErr w:type="spellStart"/>
            <w:r>
              <w:rPr>
                <w:color w:val="222222"/>
                <w:sz w:val="16"/>
                <w:szCs w:val="16"/>
                <w:bdr w:val="none" w:sz="0" w:space="0" w:color="auto" w:frame="1"/>
              </w:rPr>
              <w:t>Tørseth</w:t>
            </w:r>
            <w:proofErr w:type="spellEnd"/>
            <w:r>
              <w:rPr>
                <w:color w:val="222222"/>
                <w:sz w:val="16"/>
                <w:szCs w:val="16"/>
                <w:bdr w:val="none" w:sz="0" w:space="0" w:color="auto" w:frame="1"/>
              </w:rPr>
              <w:t xml:space="preserve">, K., and </w:t>
            </w:r>
            <w:proofErr w:type="spellStart"/>
            <w:r>
              <w:rPr>
                <w:color w:val="222222"/>
                <w:sz w:val="16"/>
                <w:szCs w:val="16"/>
                <w:bdr w:val="none" w:sz="0" w:space="0" w:color="auto" w:frame="1"/>
              </w:rPr>
              <w:t>Wiedensohler</w:t>
            </w:r>
            <w:proofErr w:type="spellEnd"/>
            <w:r>
              <w:rPr>
                <w:color w:val="222222"/>
                <w:sz w:val="16"/>
                <w:szCs w:val="16"/>
                <w:bdr w:val="none" w:sz="0" w:space="0" w:color="auto" w:frame="1"/>
              </w:rPr>
              <w:t xml:space="preserve">, A.: European aerosol phenomenology – 2: chemical characteristics of particulate matter at </w:t>
            </w:r>
            <w:proofErr w:type="spellStart"/>
            <w:r>
              <w:rPr>
                <w:color w:val="222222"/>
                <w:sz w:val="16"/>
                <w:szCs w:val="16"/>
                <w:bdr w:val="none" w:sz="0" w:space="0" w:color="auto" w:frame="1"/>
              </w:rPr>
              <w:t>kerbside</w:t>
            </w:r>
            <w:proofErr w:type="spellEnd"/>
            <w:r>
              <w:rPr>
                <w:color w:val="222222"/>
                <w:sz w:val="16"/>
                <w:szCs w:val="16"/>
                <w:bdr w:val="none" w:sz="0" w:space="0" w:color="auto" w:frame="1"/>
              </w:rPr>
              <w:t>, urban, rural and background sites in Europe, Atmos. Environ., 38, 2579–2595, 2004.</w:t>
            </w:r>
            <w:r>
              <w:rPr>
                <w:color w:val="222222"/>
                <w:sz w:val="16"/>
                <w:szCs w:val="16"/>
                <w:bdr w:val="none" w:sz="0" w:space="0" w:color="auto" w:frame="1"/>
              </w:rPr>
              <w:t> </w:t>
            </w:r>
          </w:p>
        </w:tc>
      </w:tr>
      <w:tr w:rsidR="003E2CE8"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jc w:val="center"/>
              <w:rPr>
                <w:color w:val="222222"/>
                <w:sz w:val="24"/>
                <w:szCs w:val="24"/>
              </w:rPr>
            </w:pPr>
            <w:r>
              <w:rPr>
                <w:b/>
                <w:bCs/>
                <w:color w:val="FFFFFF"/>
                <w:sz w:val="16"/>
                <w:szCs w:val="16"/>
                <w:bdr w:val="none" w:sz="0" w:space="0" w:color="auto" w:frame="1"/>
              </w:rPr>
              <w:lastRenderedPageBreak/>
              <w:t>Adaptation and Extremes</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 </w:t>
            </w:r>
          </w:p>
        </w:tc>
        <w:tc>
          <w:tcPr>
            <w:tcW w:w="57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Relevant? (Yes/No)</w:t>
            </w:r>
          </w:p>
        </w:tc>
        <w:tc>
          <w:tcPr>
            <w:tcW w:w="60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5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Explanation</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c>
          <w:tcPr>
            <w:tcW w:w="6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c>
          <w:tcPr>
            <w:tcW w:w="315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FF0000"/>
                <w:sz w:val="16"/>
                <w:szCs w:val="16"/>
                <w:bdr w:val="none" w:sz="0" w:space="0" w:color="auto" w:frame="1"/>
              </w:rPr>
              <w:t>Reviewers are invited to suggest answers for these fields</w:t>
            </w:r>
          </w:p>
        </w:tc>
      </w:tr>
      <w:tr w:rsidR="003E2CE8" w:rsidTr="00E87B06">
        <w:trPr>
          <w:trHeight w:val="266"/>
          <w:jc w:val="center"/>
        </w:trPr>
        <w:tc>
          <w:tcPr>
            <w:tcW w:w="65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c>
          <w:tcPr>
            <w:tcW w:w="6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c>
          <w:tcPr>
            <w:tcW w:w="315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FF0000"/>
                <w:sz w:val="16"/>
                <w:szCs w:val="16"/>
                <w:bdr w:val="none" w:sz="0" w:space="0" w:color="auto" w:frame="1"/>
              </w:rPr>
              <w:t>Reviewers are invited to suggest answers for these fields</w:t>
            </w:r>
          </w:p>
        </w:tc>
      </w:tr>
    </w:tbl>
    <w:p w:rsidR="003E2CE8" w:rsidRDefault="003E2CE8" w:rsidP="003E2CE8">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3E2CE8" w:rsidRDefault="00E87B06" w:rsidP="003E2CE8">
      <w:pPr>
        <w:shd w:val="clear" w:color="auto" w:fill="FFFFFF"/>
        <w:rPr>
          <w:rFonts w:ascii="Arial" w:hAnsi="Arial" w:cs="Arial"/>
          <w:color w:val="222222"/>
          <w:sz w:val="20"/>
          <w:szCs w:val="20"/>
        </w:rPr>
      </w:pPr>
      <w:r>
        <w:rPr>
          <w:rFonts w:ascii="Arial" w:hAnsi="Arial" w:cs="Arial"/>
          <w:color w:val="222222"/>
          <w:sz w:val="20"/>
          <w:szCs w:val="20"/>
        </w:rPr>
        <w:pict>
          <v:rect id="_x0000_i1027" style="width:178.2pt;height:.75pt" o:hrpct="330" o:hrstd="t" o:hr="t" fillcolor="#a0a0a0" stroked="f"/>
        </w:pict>
      </w:r>
    </w:p>
    <w:p w:rsidR="003E2CE8" w:rsidRPr="003E2CE8" w:rsidRDefault="003E2CE8" w:rsidP="003E2CE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3E2CE8">
        <w:rPr>
          <w:rFonts w:ascii="Arial" w:hAnsi="Arial" w:cs="Arial"/>
          <w:color w:val="222222"/>
          <w:sz w:val="16"/>
          <w:szCs w:val="16"/>
          <w:bdr w:val="none" w:sz="0" w:space="0" w:color="auto" w:frame="1"/>
          <w:lang w:val="en-US"/>
        </w:rPr>
        <w:t>Goal (G); Breakthrough (B)</w:t>
      </w:r>
      <w:ins w:id="4" w:author="Unknown" w:date="2019-11-18T13:07:00Z">
        <w:r w:rsidRPr="003E2CE8">
          <w:rPr>
            <w:rFonts w:ascii="Arial" w:hAnsi="Arial" w:cs="Arial"/>
            <w:color w:val="222222"/>
            <w:sz w:val="16"/>
            <w:szCs w:val="16"/>
            <w:bdr w:val="none" w:sz="0" w:space="0" w:color="auto" w:frame="1"/>
            <w:lang w:val="en-US"/>
          </w:rPr>
          <w:t> </w:t>
        </w:r>
      </w:ins>
      <w:r w:rsidRPr="003E2CE8">
        <w:rPr>
          <w:rFonts w:ascii="Arial" w:hAnsi="Arial" w:cs="Arial"/>
          <w:color w:val="222222"/>
          <w:sz w:val="16"/>
          <w:szCs w:val="16"/>
          <w:bdr w:val="none" w:sz="0" w:space="0" w:color="auto" w:frame="1"/>
          <w:lang w:val="en-US"/>
        </w:rPr>
        <w:t>(not mandatory, more as one possible); Threshold (T), for definitions see </w:t>
      </w:r>
      <w:hyperlink r:id="rId25" w:tgtFrame="_blank" w:history="1">
        <w:r>
          <w:rPr>
            <w:rStyle w:val="Hyperlink"/>
            <w:rFonts w:ascii="Arial" w:hAnsi="Arial" w:cs="Arial"/>
            <w:color w:val="6611CC"/>
            <w:sz w:val="16"/>
            <w:szCs w:val="16"/>
            <w:bdr w:val="none" w:sz="0" w:space="0" w:color="auto" w:frame="1"/>
            <w:lang w:val="en-GB"/>
          </w:rPr>
          <w:t>Guidelines</w:t>
        </w:r>
      </w:hyperlink>
    </w:p>
    <w:p w:rsidR="003E2CE8" w:rsidRPr="003E2CE8" w:rsidRDefault="003E2CE8" w:rsidP="003E2CE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3E2CE8" w:rsidRPr="003E2CE8" w:rsidRDefault="003E2CE8" w:rsidP="003E2CE8">
      <w:pPr>
        <w:pStyle w:val="NormalWeb"/>
        <w:shd w:val="clear" w:color="auto" w:fill="FFFFFF"/>
        <w:spacing w:before="0" w:beforeAutospacing="0" w:after="0" w:afterAutospacing="0"/>
        <w:rPr>
          <w:rFonts w:ascii="Arial" w:hAnsi="Arial" w:cs="Arial"/>
          <w:color w:val="222222"/>
          <w:sz w:val="20"/>
          <w:szCs w:val="20"/>
          <w:lang w:val="en-US"/>
        </w:rPr>
      </w:pPr>
      <w:bookmarkStart w:id="5" w:name="4681ddc7-f421-4bbd-893c-db2eb8b91162@wmo"/>
      <w:r>
        <w:rPr>
          <w:rFonts w:ascii="Calibri" w:hAnsi="Calibri" w:cs="Arial"/>
          <w:color w:val="1155CC"/>
          <w:sz w:val="20"/>
          <w:szCs w:val="20"/>
          <w:bdr w:val="none" w:sz="0" w:space="0" w:color="auto" w:frame="1"/>
          <w:lang w:val="en-US"/>
        </w:rPr>
        <w:t>[3]</w:t>
      </w:r>
      <w:bookmarkEnd w:id="5"/>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E2CE8" w:rsidRDefault="003E2CE8" w:rsidP="00215C42">
      <w:pPr>
        <w:rPr>
          <w:sz w:val="20"/>
          <w:szCs w:val="20"/>
        </w:rPr>
      </w:pPr>
    </w:p>
    <w:p w:rsidR="003E2CE8" w:rsidRPr="00215C42" w:rsidRDefault="003E2CE8" w:rsidP="003E2CE8">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3E2CE8" w:rsidTr="003E2CE8">
        <w:trPr>
          <w:trHeight w:val="340"/>
        </w:trPr>
        <w:tc>
          <w:tcPr>
            <w:tcW w:w="2441" w:type="pct"/>
            <w:vAlign w:val="center"/>
          </w:tcPr>
          <w:p w:rsidR="003E2CE8" w:rsidRPr="00215C42" w:rsidRDefault="003E2CE8" w:rsidP="003E2CE8">
            <w:pPr>
              <w:rPr>
                <w:sz w:val="20"/>
                <w:szCs w:val="20"/>
              </w:rPr>
            </w:pPr>
            <w:r w:rsidRPr="009029F2">
              <w:rPr>
                <w:sz w:val="20"/>
                <w:szCs w:val="20"/>
              </w:rPr>
              <w:t>Author</w:t>
            </w:r>
            <w:r>
              <w:rPr>
                <w:sz w:val="20"/>
                <w:szCs w:val="20"/>
              </w:rPr>
              <w:t>: Werner Thomas</w:t>
            </w:r>
          </w:p>
        </w:tc>
        <w:tc>
          <w:tcPr>
            <w:tcW w:w="2559" w:type="pct"/>
            <w:vAlign w:val="center"/>
          </w:tcPr>
          <w:p w:rsidR="003E2CE8" w:rsidRPr="00E80C12" w:rsidRDefault="003E2CE8" w:rsidP="003E2CE8">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hyperlink r:id="rId26" w:history="1">
              <w:r w:rsidRPr="00E80C12">
                <w:rPr>
                  <w:rStyle w:val="Hyperlink"/>
                  <w:rFonts w:cs="Arial"/>
                  <w:bCs/>
                  <w:sz w:val="20"/>
                  <w:szCs w:val="20"/>
                  <w:shd w:val="clear" w:color="auto" w:fill="FFFFFF"/>
                </w:rPr>
                <w:t>Werner.Thomas@dwd.de</w:t>
              </w:r>
            </w:hyperlink>
            <w:r w:rsidRPr="00E80C12">
              <w:rPr>
                <w:rFonts w:cs="Arial"/>
                <w:bCs/>
                <w:color w:val="222222"/>
                <w:sz w:val="20"/>
                <w:szCs w:val="20"/>
                <w:shd w:val="clear" w:color="auto" w:fill="FFFFFF"/>
              </w:rPr>
              <w:t xml:space="preserve"> </w:t>
            </w:r>
          </w:p>
        </w:tc>
      </w:tr>
      <w:tr w:rsidR="003E2CE8" w:rsidTr="003E2CE8">
        <w:tc>
          <w:tcPr>
            <w:tcW w:w="5000" w:type="pct"/>
            <w:gridSpan w:val="2"/>
          </w:tcPr>
          <w:p w:rsidR="003E2CE8" w:rsidRPr="003E2CE8" w:rsidRDefault="003E2CE8" w:rsidP="003E2CE8">
            <w:pPr>
              <w:rPr>
                <w:sz w:val="20"/>
                <w:szCs w:val="20"/>
              </w:rPr>
            </w:pPr>
            <w:r w:rsidRPr="003E2CE8">
              <w:rPr>
                <w:sz w:val="20"/>
                <w:szCs w:val="20"/>
              </w:rPr>
              <w:t>The resolution of species seems to be inadequate. The class "total inorganic" will comprise sea salt, dust and also volcanic ash" with rather different optical and chemical properties. Models can (already) do better and the climate impact of the species is also not the same.</w:t>
            </w:r>
          </w:p>
          <w:p w:rsidR="003E2CE8" w:rsidRPr="003E2CE8" w:rsidRDefault="003E2CE8" w:rsidP="003E2CE8">
            <w:pPr>
              <w:rPr>
                <w:sz w:val="20"/>
                <w:szCs w:val="20"/>
              </w:rPr>
            </w:pPr>
          </w:p>
          <w:p w:rsidR="003E2CE8" w:rsidRPr="003E2CE8" w:rsidRDefault="003E2CE8" w:rsidP="003E2CE8">
            <w:pPr>
              <w:rPr>
                <w:sz w:val="20"/>
                <w:szCs w:val="20"/>
              </w:rPr>
            </w:pPr>
            <w:r w:rsidRPr="003E2CE8">
              <w:rPr>
                <w:sz w:val="20"/>
                <w:szCs w:val="20"/>
              </w:rPr>
              <w:t>Timeliness: A goal value of 0.04 days seems to be too ambitious.</w:t>
            </w:r>
          </w:p>
          <w:p w:rsidR="003E2CE8" w:rsidRPr="003E2CE8" w:rsidRDefault="003E2CE8" w:rsidP="003E2CE8">
            <w:pPr>
              <w:rPr>
                <w:sz w:val="20"/>
                <w:szCs w:val="20"/>
              </w:rPr>
            </w:pPr>
          </w:p>
          <w:p w:rsidR="003E2CE8" w:rsidRPr="003E2CE8" w:rsidRDefault="003E2CE8" w:rsidP="003E2CE8">
            <w:pPr>
              <w:rPr>
                <w:sz w:val="20"/>
                <w:szCs w:val="20"/>
              </w:rPr>
            </w:pPr>
            <w:r w:rsidRPr="003E2CE8">
              <w:rPr>
                <w:sz w:val="20"/>
                <w:szCs w:val="20"/>
              </w:rPr>
              <w:t>Stability: Goal and Breakthrough values are the same (1%/decade).</w:t>
            </w:r>
          </w:p>
          <w:p w:rsidR="003E2CE8" w:rsidRPr="003E2CE8" w:rsidRDefault="003E2CE8" w:rsidP="003E2CE8">
            <w:pPr>
              <w:rPr>
                <w:sz w:val="20"/>
                <w:szCs w:val="20"/>
              </w:rPr>
            </w:pPr>
          </w:p>
          <w:p w:rsidR="003E2CE8" w:rsidRPr="009029F2" w:rsidRDefault="003E2CE8" w:rsidP="003E2CE8">
            <w:pPr>
              <w:rPr>
                <w:sz w:val="20"/>
                <w:szCs w:val="20"/>
              </w:rPr>
            </w:pPr>
            <w:r w:rsidRPr="003E2CE8">
              <w:rPr>
                <w:sz w:val="20"/>
                <w:szCs w:val="20"/>
              </w:rPr>
              <w:t xml:space="preserve">Harald </w:t>
            </w:r>
            <w:proofErr w:type="spellStart"/>
            <w:r w:rsidRPr="003E2CE8">
              <w:rPr>
                <w:sz w:val="20"/>
                <w:szCs w:val="20"/>
              </w:rPr>
              <w:t>Flentje</w:t>
            </w:r>
            <w:proofErr w:type="spellEnd"/>
            <w:r w:rsidRPr="003E2CE8">
              <w:rPr>
                <w:sz w:val="20"/>
                <w:szCs w:val="20"/>
              </w:rPr>
              <w:t xml:space="preserve">, Ina </w:t>
            </w:r>
            <w:proofErr w:type="spellStart"/>
            <w:r w:rsidRPr="003E2CE8">
              <w:rPr>
                <w:sz w:val="20"/>
                <w:szCs w:val="20"/>
              </w:rPr>
              <w:t>Mattis</w:t>
            </w:r>
            <w:proofErr w:type="spellEnd"/>
            <w:r w:rsidRPr="003E2CE8">
              <w:rPr>
                <w:sz w:val="20"/>
                <w:szCs w:val="20"/>
              </w:rPr>
              <w:t>, Werner Thomas</w:t>
            </w:r>
          </w:p>
        </w:tc>
      </w:tr>
    </w:tbl>
    <w:p w:rsidR="003E2CE8" w:rsidRDefault="003E2CE8" w:rsidP="003E2CE8">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3E2CE8" w:rsidTr="003E2CE8">
        <w:trPr>
          <w:trHeight w:val="340"/>
        </w:trPr>
        <w:tc>
          <w:tcPr>
            <w:tcW w:w="2441" w:type="pct"/>
            <w:vAlign w:val="center"/>
          </w:tcPr>
          <w:p w:rsidR="003E2CE8" w:rsidRPr="00215C42" w:rsidRDefault="003E2CE8" w:rsidP="003E2CE8">
            <w:pPr>
              <w:rPr>
                <w:sz w:val="20"/>
                <w:szCs w:val="20"/>
              </w:rPr>
            </w:pPr>
            <w:r w:rsidRPr="009029F2">
              <w:rPr>
                <w:sz w:val="20"/>
                <w:szCs w:val="20"/>
              </w:rPr>
              <w:t>Author</w:t>
            </w:r>
            <w:r>
              <w:rPr>
                <w:sz w:val="20"/>
                <w:szCs w:val="20"/>
              </w:rPr>
              <w:t>:</w:t>
            </w:r>
            <w:r w:rsidRPr="00E80C12">
              <w:rPr>
                <w:sz w:val="20"/>
                <w:szCs w:val="20"/>
              </w:rPr>
              <w:t xml:space="preserve"> Thomas Popp</w:t>
            </w:r>
          </w:p>
        </w:tc>
        <w:tc>
          <w:tcPr>
            <w:tcW w:w="2559" w:type="pct"/>
            <w:vAlign w:val="center"/>
          </w:tcPr>
          <w:p w:rsidR="003E2CE8" w:rsidRPr="00215C42" w:rsidRDefault="003E2CE8" w:rsidP="003E2CE8">
            <w:pPr>
              <w:rPr>
                <w:sz w:val="20"/>
                <w:szCs w:val="20"/>
              </w:rPr>
            </w:pPr>
            <w:r w:rsidRPr="009029F2">
              <w:rPr>
                <w:sz w:val="20"/>
                <w:szCs w:val="20"/>
              </w:rPr>
              <w:t xml:space="preserve">Email: </w:t>
            </w:r>
            <w:hyperlink r:id="rId27" w:history="1">
              <w:r w:rsidRPr="00E80C12">
                <w:rPr>
                  <w:rStyle w:val="Hyperlink"/>
                  <w:sz w:val="20"/>
                  <w:szCs w:val="20"/>
                </w:rPr>
                <w:t>thomas.popp@dlr.de</w:t>
              </w:r>
            </w:hyperlink>
          </w:p>
        </w:tc>
      </w:tr>
      <w:tr w:rsidR="003E2CE8" w:rsidTr="003E2CE8">
        <w:tc>
          <w:tcPr>
            <w:tcW w:w="5000" w:type="pct"/>
            <w:gridSpan w:val="2"/>
          </w:tcPr>
          <w:p w:rsidR="003E2CE8" w:rsidRPr="009029F2" w:rsidRDefault="003E2CE8" w:rsidP="003E2CE8">
            <w:pPr>
              <w:rPr>
                <w:sz w:val="20"/>
                <w:szCs w:val="20"/>
              </w:rPr>
            </w:pPr>
            <w:r>
              <w:rPr>
                <w:sz w:val="20"/>
                <w:szCs w:val="20"/>
              </w:rPr>
              <w:t>N</w:t>
            </w:r>
            <w:r w:rsidRPr="003E2CE8">
              <w:rPr>
                <w:sz w:val="20"/>
                <w:szCs w:val="20"/>
              </w:rPr>
              <w:t xml:space="preserve">ote: I suggest to generalize: A combination of different properties which can be measured can be used as a proxy to estimate large scale features of the chemical composition, e.g. size (from Extinction </w:t>
            </w:r>
            <w:proofErr w:type="spellStart"/>
            <w:r w:rsidRPr="003E2CE8">
              <w:rPr>
                <w:sz w:val="20"/>
                <w:szCs w:val="20"/>
              </w:rPr>
              <w:t>Angström</w:t>
            </w:r>
            <w:proofErr w:type="spellEnd"/>
            <w:r w:rsidRPr="003E2CE8">
              <w:rPr>
                <w:sz w:val="20"/>
                <w:szCs w:val="20"/>
              </w:rPr>
              <w:t xml:space="preserve"> exponent or Fine Mode fraction), absorption (from SSA or AAOD), absorption </w:t>
            </w:r>
            <w:proofErr w:type="spellStart"/>
            <w:r w:rsidRPr="003E2CE8">
              <w:rPr>
                <w:sz w:val="20"/>
                <w:szCs w:val="20"/>
              </w:rPr>
              <w:t>colour</w:t>
            </w:r>
            <w:proofErr w:type="spellEnd"/>
            <w:r w:rsidRPr="003E2CE8">
              <w:rPr>
                <w:sz w:val="20"/>
                <w:szCs w:val="20"/>
              </w:rPr>
              <w:t xml:space="preserve"> (Absorption </w:t>
            </w:r>
            <w:proofErr w:type="spellStart"/>
            <w:r w:rsidRPr="003E2CE8">
              <w:rPr>
                <w:sz w:val="20"/>
                <w:szCs w:val="20"/>
              </w:rPr>
              <w:t>Angström</w:t>
            </w:r>
            <w:proofErr w:type="spellEnd"/>
            <w:r w:rsidRPr="003E2CE8">
              <w:rPr>
                <w:sz w:val="20"/>
                <w:szCs w:val="20"/>
              </w:rPr>
              <w:t xml:space="preserve"> exponent), particle shape (</w:t>
            </w:r>
            <w:proofErr w:type="spellStart"/>
            <w:r w:rsidRPr="003E2CE8">
              <w:rPr>
                <w:sz w:val="20"/>
                <w:szCs w:val="20"/>
              </w:rPr>
              <w:t>Depolarisation</w:t>
            </w:r>
            <w:proofErr w:type="spellEnd"/>
            <w:r w:rsidRPr="003E2CE8">
              <w:rPr>
                <w:sz w:val="20"/>
                <w:szCs w:val="20"/>
              </w:rPr>
              <w:t>). The caveat is that there are conflicting definitions of such composition types. Therefore any such estimated characterization needs to be associated with a clear definition how a certain aerosol type was characterized (which variables with which thresholds) and this should be part of the metadata in a product file.</w:t>
            </w:r>
          </w:p>
        </w:tc>
      </w:tr>
    </w:tbl>
    <w:p w:rsidR="003E2CE8" w:rsidRDefault="003E2CE8" w:rsidP="003E2CE8">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3E2CE8" w:rsidTr="003E2CE8">
        <w:trPr>
          <w:trHeight w:val="340"/>
        </w:trPr>
        <w:tc>
          <w:tcPr>
            <w:tcW w:w="2441" w:type="pct"/>
            <w:vAlign w:val="center"/>
          </w:tcPr>
          <w:p w:rsidR="003E2CE8" w:rsidRPr="00215C42" w:rsidRDefault="003E2CE8" w:rsidP="003E2CE8">
            <w:pPr>
              <w:rPr>
                <w:sz w:val="20"/>
                <w:szCs w:val="20"/>
              </w:rPr>
            </w:pPr>
            <w:proofErr w:type="spellStart"/>
            <w:r w:rsidRPr="009029F2">
              <w:rPr>
                <w:sz w:val="20"/>
                <w:szCs w:val="20"/>
              </w:rPr>
              <w:t>Author</w:t>
            </w:r>
            <w:r>
              <w:rPr>
                <w:sz w:val="20"/>
                <w:szCs w:val="20"/>
              </w:rPr>
              <w:t>:Angela</w:t>
            </w:r>
            <w:proofErr w:type="spellEnd"/>
            <w:r>
              <w:rPr>
                <w:sz w:val="20"/>
                <w:szCs w:val="20"/>
              </w:rPr>
              <w:t xml:space="preserve"> Benedetti</w:t>
            </w:r>
          </w:p>
        </w:tc>
        <w:tc>
          <w:tcPr>
            <w:tcW w:w="2559" w:type="pct"/>
            <w:vAlign w:val="center"/>
          </w:tcPr>
          <w:p w:rsidR="003E2CE8" w:rsidRPr="00215C42" w:rsidRDefault="003E2CE8" w:rsidP="003E2CE8">
            <w:pPr>
              <w:rPr>
                <w:sz w:val="20"/>
                <w:szCs w:val="20"/>
              </w:rPr>
            </w:pPr>
            <w:r w:rsidRPr="009029F2">
              <w:rPr>
                <w:sz w:val="20"/>
                <w:szCs w:val="20"/>
              </w:rPr>
              <w:t xml:space="preserve">Email: </w:t>
            </w:r>
            <w:hyperlink r:id="rId28" w:history="1">
              <w:r w:rsidRPr="00697ACC">
                <w:rPr>
                  <w:rStyle w:val="Hyperlink"/>
                  <w:sz w:val="20"/>
                  <w:szCs w:val="20"/>
                </w:rPr>
                <w:t>angela.benedetti@ecmwf.int</w:t>
              </w:r>
            </w:hyperlink>
            <w:r>
              <w:rPr>
                <w:sz w:val="20"/>
                <w:szCs w:val="20"/>
              </w:rPr>
              <w:t xml:space="preserve"> </w:t>
            </w:r>
          </w:p>
        </w:tc>
      </w:tr>
      <w:tr w:rsidR="003E2CE8" w:rsidTr="003E2CE8">
        <w:tc>
          <w:tcPr>
            <w:tcW w:w="5000" w:type="pct"/>
            <w:gridSpan w:val="2"/>
          </w:tcPr>
          <w:p w:rsidR="003E2CE8" w:rsidRPr="009029F2" w:rsidRDefault="003E2CE8" w:rsidP="003E2CE8">
            <w:pPr>
              <w:rPr>
                <w:sz w:val="20"/>
                <w:szCs w:val="20"/>
              </w:rPr>
            </w:pPr>
            <w:r w:rsidRPr="003E2CE8">
              <w:rPr>
                <w:sz w:val="20"/>
                <w:szCs w:val="20"/>
              </w:rPr>
              <w:t>I concur with the comments already posted - this generic classification of composition is not very useful. The note seems to imply that only absorbing species are important for climate applications. In reality, it is the relative amount of absorbing versus scattering species that are relevant for the climatic impact of aerosols. I agree with Thomas' suggestions to have a combination of different properties that are measurable, instead of this generic "aerosol chemical composition". The requirements will need to be revisited depending on what proxy are used.</w:t>
            </w:r>
          </w:p>
        </w:tc>
      </w:tr>
    </w:tbl>
    <w:p w:rsidR="003E2CE8" w:rsidRDefault="003E2CE8" w:rsidP="00215C42">
      <w:pPr>
        <w:rPr>
          <w:sz w:val="20"/>
          <w:szCs w:val="20"/>
        </w:rPr>
      </w:pPr>
    </w:p>
    <w:p w:rsidR="003E2CE8" w:rsidRDefault="003E2CE8" w:rsidP="003E2CE8">
      <w:r>
        <w:br w:type="page"/>
      </w:r>
    </w:p>
    <w:p w:rsidR="003E2CE8" w:rsidRDefault="00841F0F" w:rsidP="003E2CE8">
      <w:pPr>
        <w:pStyle w:val="Heading2"/>
      </w:pPr>
      <w:r>
        <w:lastRenderedPageBreak/>
        <w:t>Number of Cloud Condensation Nude</w:t>
      </w:r>
    </w:p>
    <w:tbl>
      <w:tblPr>
        <w:tblW w:w="5000" w:type="pct"/>
        <w:jc w:val="center"/>
        <w:shd w:val="clear" w:color="auto" w:fill="FFFFFF"/>
        <w:tblCellMar>
          <w:left w:w="0" w:type="dxa"/>
          <w:right w:w="0" w:type="dxa"/>
        </w:tblCellMar>
        <w:tblLook w:val="04A0" w:firstRow="1" w:lastRow="0" w:firstColumn="1" w:lastColumn="0" w:noHBand="0" w:noVBand="1"/>
      </w:tblPr>
      <w:tblGrid>
        <w:gridCol w:w="1445"/>
        <w:gridCol w:w="1276"/>
        <w:gridCol w:w="1337"/>
        <w:gridCol w:w="454"/>
        <w:gridCol w:w="1011"/>
        <w:gridCol w:w="5493"/>
      </w:tblGrid>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Name</w:t>
            </w:r>
          </w:p>
        </w:tc>
        <w:tc>
          <w:tcPr>
            <w:tcW w:w="434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Number of Cloud Condensation Nuclei</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Definition</w:t>
            </w:r>
          </w:p>
        </w:tc>
        <w:tc>
          <w:tcPr>
            <w:tcW w:w="434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Number of aerosol particles which can activate to a cloud  droplet at a given supersaturations of water. CCN is often indicated as a percent of the total CN for specific supersaturation typical of atmospheric cloud formation.</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Unit</w:t>
            </w:r>
          </w:p>
        </w:tc>
        <w:tc>
          <w:tcPr>
            <w:tcW w:w="434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dimensionless</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Note</w:t>
            </w:r>
          </w:p>
        </w:tc>
        <w:tc>
          <w:tcPr>
            <w:tcW w:w="434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rFonts w:ascii="Times New Roman" w:hAnsi="Times New Roman" w:cs="Times New Roman"/>
                <w:color w:val="222222"/>
                <w:sz w:val="24"/>
                <w:szCs w:val="24"/>
              </w:rPr>
            </w:pPr>
            <w:r>
              <w:rPr>
                <w:color w:val="222222"/>
                <w:sz w:val="16"/>
                <w:szCs w:val="16"/>
                <w:bdr w:val="none" w:sz="0" w:space="0" w:color="auto" w:frame="1"/>
              </w:rPr>
              <w:t>CCN depends on the supersaturation. Whenever provision of CCN for a range of supersaturation is not available, a typical value of 0.5% can be used as typical supersaturation under atmospheric conditions. </w:t>
            </w:r>
          </w:p>
          <w:p w:rsidR="003E2CE8" w:rsidRDefault="003E2CE8">
            <w:pPr>
              <w:rPr>
                <w:color w:val="222222"/>
              </w:rPr>
            </w:pPr>
            <w:r>
              <w:rPr>
                <w:color w:val="222222"/>
                <w:sz w:val="16"/>
                <w:szCs w:val="16"/>
                <w:bdr w:val="none" w:sz="0" w:space="0" w:color="auto" w:frame="1"/>
              </w:rPr>
              <w:t> </w:t>
            </w:r>
          </w:p>
          <w:p w:rsidR="003E2CE8" w:rsidRDefault="003E2CE8">
            <w:pPr>
              <w:rPr>
                <w:color w:val="222222"/>
                <w:sz w:val="24"/>
                <w:szCs w:val="24"/>
              </w:rPr>
            </w:pPr>
            <w:r>
              <w:rPr>
                <w:color w:val="222222"/>
                <w:sz w:val="16"/>
                <w:szCs w:val="16"/>
                <w:bdr w:val="none" w:sz="0" w:space="0" w:color="auto" w:frame="1"/>
              </w:rPr>
              <w:t>The CCN number concentration can be approximated by the fraction of particles larger than a given diameter from the particle number size distribution, generally the number of particles larger than 100 nm, which provide a good approximation of particles activated at « typical » supersaturation.</w:t>
            </w:r>
          </w:p>
        </w:tc>
      </w:tr>
      <w:tr w:rsidR="003E2CE8"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jc w:val="center"/>
              <w:rPr>
                <w:color w:val="222222"/>
                <w:sz w:val="24"/>
                <w:szCs w:val="24"/>
              </w:rPr>
            </w:pPr>
            <w:r>
              <w:rPr>
                <w:b/>
                <w:bCs/>
                <w:color w:val="FFFFFF"/>
                <w:sz w:val="16"/>
                <w:szCs w:val="16"/>
                <w:bdr w:val="none" w:sz="0" w:space="0" w:color="auto" w:frame="1"/>
              </w:rPr>
              <w:t>Requirements</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jc w:val="center"/>
              <w:rPr>
                <w:color w:val="222222"/>
                <w:sz w:val="24"/>
                <w:szCs w:val="24"/>
              </w:rPr>
            </w:pPr>
            <w:r>
              <w:rPr>
                <w:b/>
                <w:bCs/>
                <w:color w:val="FFFFFF"/>
                <w:sz w:val="16"/>
                <w:szCs w:val="16"/>
                <w:bdr w:val="none" w:sz="0" w:space="0" w:color="auto" w:frame="1"/>
              </w:rPr>
              <w:t>Item needed</w:t>
            </w:r>
          </w:p>
        </w:tc>
        <w:tc>
          <w:tcPr>
            <w:tcW w:w="57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b/>
                <w:bCs/>
                <w:color w:val="222222"/>
                <w:sz w:val="16"/>
                <w:szCs w:val="16"/>
                <w:bdr w:val="none" w:sz="0" w:space="0" w:color="auto" w:frame="1"/>
              </w:rPr>
              <w:t>Unit</w:t>
            </w:r>
          </w:p>
        </w:tc>
        <w:tc>
          <w:tcPr>
            <w:tcW w:w="6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b/>
                <w:bCs/>
                <w:color w:val="222222"/>
                <w:sz w:val="16"/>
                <w:szCs w:val="16"/>
                <w:bdr w:val="none" w:sz="0" w:space="0" w:color="auto" w:frame="1"/>
              </w:rPr>
              <w:t>Metric</w:t>
            </w:r>
          </w:p>
        </w:tc>
        <w:tc>
          <w:tcPr>
            <w:tcW w:w="20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rFonts w:ascii="Calibri" w:hAnsi="Calibri"/>
                <w:b/>
                <w:bCs/>
                <w:color w:val="1155CC"/>
                <w:sz w:val="16"/>
                <w:szCs w:val="16"/>
                <w:bdr w:val="none" w:sz="0" w:space="0" w:color="auto" w:frame="1"/>
              </w:rPr>
              <w:t>[1]</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b/>
                <w:bCs/>
                <w:color w:val="222222"/>
                <w:sz w:val="16"/>
                <w:szCs w:val="16"/>
                <w:bdr w:val="none" w:sz="0" w:space="0" w:color="auto" w:frame="1"/>
              </w:rPr>
              <w:t>Value</w:t>
            </w:r>
          </w:p>
        </w:tc>
        <w:tc>
          <w:tcPr>
            <w:tcW w:w="249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b/>
                <w:bCs/>
                <w:color w:val="222222"/>
                <w:sz w:val="16"/>
                <w:szCs w:val="16"/>
                <w:bdr w:val="none" w:sz="0" w:space="0" w:color="auto" w:frame="1"/>
              </w:rPr>
              <w:t>Derivation and References and Standards</w:t>
            </w: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Horizontal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km</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50</w:t>
            </w:r>
          </w:p>
        </w:tc>
        <w:tc>
          <w:tcPr>
            <w:tcW w:w="249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xml:space="preserve"> Horizontal definition based on Anderson et al., 2003, Sun et al., 2019 and </w:t>
            </w:r>
            <w:proofErr w:type="spellStart"/>
            <w:r>
              <w:rPr>
                <w:color w:val="222222"/>
                <w:sz w:val="16"/>
                <w:szCs w:val="16"/>
                <w:bdr w:val="none" w:sz="0" w:space="0" w:color="auto" w:frame="1"/>
              </w:rPr>
              <w:t>Laj</w:t>
            </w:r>
            <w:proofErr w:type="spellEnd"/>
            <w:r>
              <w:rPr>
                <w:color w:val="222222"/>
                <w:sz w:val="16"/>
                <w:szCs w:val="16"/>
                <w:bdr w:val="none" w:sz="0" w:space="0" w:color="auto" w:frame="1"/>
              </w:rPr>
              <w:t xml:space="preserve"> et al., submitted</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100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500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Vertical Resolution</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km</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w:t>
            </w:r>
          </w:p>
        </w:tc>
        <w:tc>
          <w:tcPr>
            <w:tcW w:w="249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Information on both single point AND integrated column are valuable as a threshold. More precise information can be obtained by using a profile at 5km resolution (breakthrough) or 1 km (Goal).</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5</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Column integrated or single point</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Temporal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day</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both"/>
              <w:rPr>
                <w:color w:val="222222"/>
                <w:sz w:val="24"/>
                <w:szCs w:val="24"/>
              </w:rPr>
            </w:pPr>
            <w:r>
              <w:rPr>
                <w:color w:val="222222"/>
                <w:sz w:val="16"/>
                <w:szCs w:val="16"/>
                <w:bdr w:val="none" w:sz="0" w:space="0" w:color="auto" w:frame="1"/>
              </w:rPr>
              <w:t>All averages assumed to be representative</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0.5</w:t>
            </w:r>
          </w:p>
        </w:tc>
        <w:tc>
          <w:tcPr>
            <w:tcW w:w="249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30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Timeliness</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day</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0.04</w:t>
            </w:r>
          </w:p>
        </w:tc>
        <w:tc>
          <w:tcPr>
            <w:tcW w:w="24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w:t>
            </w:r>
          </w:p>
        </w:tc>
        <w:tc>
          <w:tcPr>
            <w:tcW w:w="24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365</w:t>
            </w:r>
          </w:p>
        </w:tc>
        <w:tc>
          <w:tcPr>
            <w:tcW w:w="24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Required Measurement Uncertainty</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both"/>
              <w:rPr>
                <w:rFonts w:ascii="Times New Roman" w:hAnsi="Times New Roman" w:cs="Times New Roman"/>
                <w:color w:val="222222"/>
                <w:sz w:val="24"/>
                <w:szCs w:val="24"/>
              </w:rPr>
            </w:pPr>
            <w:r>
              <w:rPr>
                <w:color w:val="222222"/>
                <w:sz w:val="16"/>
                <w:szCs w:val="16"/>
                <w:bdr w:val="none" w:sz="0" w:space="0" w:color="auto" w:frame="1"/>
              </w:rPr>
              <w:t> </w:t>
            </w:r>
          </w:p>
          <w:p w:rsidR="003E2CE8" w:rsidRDefault="003E2CE8">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10</w:t>
            </w:r>
          </w:p>
        </w:tc>
        <w:tc>
          <w:tcPr>
            <w:tcW w:w="249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20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30</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Stability</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center"/>
              <w:rPr>
                <w:color w:val="222222"/>
                <w:sz w:val="24"/>
                <w:szCs w:val="24"/>
              </w:rPr>
            </w:pPr>
            <w:r>
              <w:rPr>
                <w:color w:val="000000"/>
                <w:sz w:val="16"/>
                <w:szCs w:val="16"/>
                <w:bdr w:val="none" w:sz="0" w:space="0" w:color="auto" w:frame="1"/>
              </w:rPr>
              <w:t>% /decade</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w:t>
            </w:r>
          </w:p>
        </w:tc>
        <w:tc>
          <w:tcPr>
            <w:tcW w:w="249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Stability difficult to evaluate as no trend in CCN are currently available</w:t>
            </w: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3E2CE8" w:rsidRDefault="003E2CE8">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w:t>
            </w:r>
          </w:p>
        </w:tc>
        <w:tc>
          <w:tcPr>
            <w:tcW w:w="2493" w:type="pct"/>
            <w:vMerge/>
            <w:tcBorders>
              <w:top w:val="nil"/>
              <w:left w:val="nil"/>
              <w:bottom w:val="single" w:sz="8" w:space="0" w:color="FFFFFF"/>
              <w:right w:val="single" w:sz="8" w:space="0" w:color="FFFFFF"/>
            </w:tcBorders>
            <w:shd w:val="clear" w:color="auto" w:fill="FFFFFF"/>
            <w:vAlign w:val="center"/>
            <w:hideMark/>
          </w:tcPr>
          <w:p w:rsidR="003E2CE8" w:rsidRDefault="003E2CE8">
            <w:pPr>
              <w:rPr>
                <w:color w:val="222222"/>
                <w:sz w:val="24"/>
                <w:szCs w:val="24"/>
              </w:rPr>
            </w:pP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Standards and References</w:t>
            </w:r>
          </w:p>
        </w:tc>
        <w:tc>
          <w:tcPr>
            <w:tcW w:w="434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rFonts w:ascii="Times New Roman" w:hAnsi="Times New Roman" w:cs="Times New Roman"/>
                <w:color w:val="222222"/>
                <w:sz w:val="24"/>
                <w:szCs w:val="24"/>
              </w:rPr>
            </w:pPr>
            <w:r>
              <w:rPr>
                <w:color w:val="222222"/>
                <w:sz w:val="16"/>
                <w:szCs w:val="16"/>
                <w:bdr w:val="none" w:sz="0" w:space="0" w:color="auto" w:frame="1"/>
              </w:rPr>
              <w:t xml:space="preserve">Anderson, T. L., R. J. </w:t>
            </w:r>
            <w:proofErr w:type="spellStart"/>
            <w:r>
              <w:rPr>
                <w:color w:val="222222"/>
                <w:sz w:val="16"/>
                <w:szCs w:val="16"/>
                <w:bdr w:val="none" w:sz="0" w:space="0" w:color="auto" w:frame="1"/>
              </w:rPr>
              <w:t>Charlson</w:t>
            </w:r>
            <w:proofErr w:type="spellEnd"/>
            <w:r>
              <w:rPr>
                <w:color w:val="222222"/>
                <w:sz w:val="16"/>
                <w:szCs w:val="16"/>
                <w:bdr w:val="none" w:sz="0" w:space="0" w:color="auto" w:frame="1"/>
              </w:rPr>
              <w:t xml:space="preserve">, D. M. Winker, J. A. </w:t>
            </w:r>
            <w:proofErr w:type="spellStart"/>
            <w:r>
              <w:rPr>
                <w:color w:val="222222"/>
                <w:sz w:val="16"/>
                <w:szCs w:val="16"/>
                <w:bdr w:val="none" w:sz="0" w:space="0" w:color="auto" w:frame="1"/>
              </w:rPr>
              <w:t>Ogren</w:t>
            </w:r>
            <w:proofErr w:type="spellEnd"/>
            <w:r>
              <w:rPr>
                <w:color w:val="222222"/>
                <w:sz w:val="16"/>
                <w:szCs w:val="16"/>
                <w:bdr w:val="none" w:sz="0" w:space="0" w:color="auto" w:frame="1"/>
              </w:rPr>
              <w:t xml:space="preserve">, and K. </w:t>
            </w:r>
            <w:proofErr w:type="spellStart"/>
            <w:r>
              <w:rPr>
                <w:color w:val="222222"/>
                <w:sz w:val="16"/>
                <w:szCs w:val="16"/>
                <w:bdr w:val="none" w:sz="0" w:space="0" w:color="auto" w:frame="1"/>
              </w:rPr>
              <w:t>Holmén</w:t>
            </w:r>
            <w:proofErr w:type="spellEnd"/>
            <w:r>
              <w:rPr>
                <w:color w:val="222222"/>
                <w:sz w:val="16"/>
                <w:szCs w:val="16"/>
                <w:bdr w:val="none" w:sz="0" w:space="0" w:color="auto" w:frame="1"/>
              </w:rPr>
              <w:t>, Mesoscale variations of tropospheric aerosols, J. Atmos. Sci., 60, 119– 136, 2003.</w:t>
            </w:r>
          </w:p>
          <w:p w:rsidR="003E2CE8" w:rsidRDefault="003E2CE8">
            <w:pPr>
              <w:rPr>
                <w:color w:val="222222"/>
              </w:rPr>
            </w:pPr>
            <w:proofErr w:type="spellStart"/>
            <w:r>
              <w:rPr>
                <w:color w:val="222222"/>
                <w:sz w:val="16"/>
                <w:szCs w:val="16"/>
                <w:bdr w:val="none" w:sz="0" w:space="0" w:color="auto" w:frame="1"/>
              </w:rPr>
              <w:lastRenderedPageBreak/>
              <w:t>Fanourgakis</w:t>
            </w:r>
            <w:proofErr w:type="spellEnd"/>
            <w:r>
              <w:rPr>
                <w:color w:val="222222"/>
                <w:sz w:val="16"/>
                <w:szCs w:val="16"/>
                <w:bdr w:val="none" w:sz="0" w:space="0" w:color="auto" w:frame="1"/>
              </w:rPr>
              <w:t xml:space="preserve">, GS, </w:t>
            </w:r>
            <w:proofErr w:type="spellStart"/>
            <w:r>
              <w:rPr>
                <w:color w:val="222222"/>
                <w:sz w:val="16"/>
                <w:szCs w:val="16"/>
                <w:bdr w:val="none" w:sz="0" w:space="0" w:color="auto" w:frame="1"/>
              </w:rPr>
              <w:t>Kanakidou</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Nenes</w:t>
            </w:r>
            <w:proofErr w:type="spellEnd"/>
            <w:r>
              <w:rPr>
                <w:color w:val="222222"/>
                <w:sz w:val="16"/>
                <w:szCs w:val="16"/>
                <w:bdr w:val="none" w:sz="0" w:space="0" w:color="auto" w:frame="1"/>
              </w:rPr>
              <w:t xml:space="preserve">, A, Bauer, SE, Bergman, T, </w:t>
            </w:r>
            <w:proofErr w:type="spellStart"/>
            <w:r>
              <w:rPr>
                <w:color w:val="222222"/>
                <w:sz w:val="16"/>
                <w:szCs w:val="16"/>
                <w:bdr w:val="none" w:sz="0" w:space="0" w:color="auto" w:frame="1"/>
              </w:rPr>
              <w:t>Carslaw</w:t>
            </w:r>
            <w:proofErr w:type="spellEnd"/>
            <w:r>
              <w:rPr>
                <w:color w:val="222222"/>
                <w:sz w:val="16"/>
                <w:szCs w:val="16"/>
                <w:bdr w:val="none" w:sz="0" w:space="0" w:color="auto" w:frame="1"/>
              </w:rPr>
              <w:t xml:space="preserve">, KS,  </w:t>
            </w:r>
            <w:proofErr w:type="spellStart"/>
            <w:r>
              <w:rPr>
                <w:color w:val="222222"/>
                <w:sz w:val="16"/>
                <w:szCs w:val="16"/>
                <w:bdr w:val="none" w:sz="0" w:space="0" w:color="auto" w:frame="1"/>
              </w:rPr>
              <w:t>Grini</w:t>
            </w:r>
            <w:proofErr w:type="spellEnd"/>
            <w:r>
              <w:rPr>
                <w:color w:val="222222"/>
                <w:sz w:val="16"/>
                <w:szCs w:val="16"/>
                <w:bdr w:val="none" w:sz="0" w:space="0" w:color="auto" w:frame="1"/>
              </w:rPr>
              <w:t xml:space="preserve">, A, Hamilton, DS, Johnson, JS, </w:t>
            </w:r>
            <w:proofErr w:type="spellStart"/>
            <w:r>
              <w:rPr>
                <w:color w:val="222222"/>
                <w:sz w:val="16"/>
                <w:szCs w:val="16"/>
                <w:bdr w:val="none" w:sz="0" w:space="0" w:color="auto" w:frame="1"/>
              </w:rPr>
              <w:t>Karydis</w:t>
            </w:r>
            <w:proofErr w:type="spellEnd"/>
            <w:r>
              <w:rPr>
                <w:color w:val="222222"/>
                <w:sz w:val="16"/>
                <w:szCs w:val="16"/>
                <w:bdr w:val="none" w:sz="0" w:space="0" w:color="auto" w:frame="1"/>
              </w:rPr>
              <w:t xml:space="preserve">, VA, </w:t>
            </w:r>
            <w:proofErr w:type="spellStart"/>
            <w:r>
              <w:rPr>
                <w:color w:val="222222"/>
                <w:sz w:val="16"/>
                <w:szCs w:val="16"/>
                <w:bdr w:val="none" w:sz="0" w:space="0" w:color="auto" w:frame="1"/>
              </w:rPr>
              <w:t>Kirkevag</w:t>
            </w:r>
            <w:proofErr w:type="spellEnd"/>
            <w:r>
              <w:rPr>
                <w:color w:val="222222"/>
                <w:sz w:val="16"/>
                <w:szCs w:val="16"/>
                <w:bdr w:val="none" w:sz="0" w:space="0" w:color="auto" w:frame="1"/>
              </w:rPr>
              <w:t xml:space="preserve">, A, </w:t>
            </w:r>
            <w:proofErr w:type="spellStart"/>
            <w:r>
              <w:rPr>
                <w:color w:val="222222"/>
                <w:sz w:val="16"/>
                <w:szCs w:val="16"/>
                <w:bdr w:val="none" w:sz="0" w:space="0" w:color="auto" w:frame="1"/>
              </w:rPr>
              <w:t>Kodros</w:t>
            </w:r>
            <w:proofErr w:type="spellEnd"/>
            <w:r>
              <w:rPr>
                <w:color w:val="222222"/>
                <w:sz w:val="16"/>
                <w:szCs w:val="16"/>
                <w:bdr w:val="none" w:sz="0" w:space="0" w:color="auto" w:frame="1"/>
              </w:rPr>
              <w:t xml:space="preserve">, JK, </w:t>
            </w:r>
            <w:proofErr w:type="spellStart"/>
            <w:r>
              <w:rPr>
                <w:color w:val="222222"/>
                <w:sz w:val="16"/>
                <w:szCs w:val="16"/>
                <w:bdr w:val="none" w:sz="0" w:space="0" w:color="auto" w:frame="1"/>
              </w:rPr>
              <w:t>Lohmann</w:t>
            </w:r>
            <w:proofErr w:type="spellEnd"/>
            <w:r>
              <w:rPr>
                <w:color w:val="222222"/>
                <w:sz w:val="16"/>
                <w:szCs w:val="16"/>
                <w:bdr w:val="none" w:sz="0" w:space="0" w:color="auto" w:frame="1"/>
              </w:rPr>
              <w:t xml:space="preserve">, U, Luo, G, </w:t>
            </w:r>
            <w:proofErr w:type="spellStart"/>
            <w:r>
              <w:rPr>
                <w:color w:val="222222"/>
                <w:sz w:val="16"/>
                <w:szCs w:val="16"/>
                <w:bdr w:val="none" w:sz="0" w:space="0" w:color="auto" w:frame="1"/>
              </w:rPr>
              <w:t>Makkonen</w:t>
            </w:r>
            <w:proofErr w:type="spellEnd"/>
            <w:r>
              <w:rPr>
                <w:color w:val="222222"/>
                <w:sz w:val="16"/>
                <w:szCs w:val="16"/>
                <w:bdr w:val="none" w:sz="0" w:space="0" w:color="auto" w:frame="1"/>
              </w:rPr>
              <w:t xml:space="preserve">, R, Matsui, H, </w:t>
            </w:r>
            <w:proofErr w:type="spellStart"/>
            <w:r>
              <w:rPr>
                <w:color w:val="222222"/>
                <w:sz w:val="16"/>
                <w:szCs w:val="16"/>
                <w:bdr w:val="none" w:sz="0" w:space="0" w:color="auto" w:frame="1"/>
              </w:rPr>
              <w:t>Neubauer</w:t>
            </w:r>
            <w:proofErr w:type="spellEnd"/>
            <w:r>
              <w:rPr>
                <w:color w:val="222222"/>
                <w:sz w:val="16"/>
                <w:szCs w:val="16"/>
                <w:bdr w:val="none" w:sz="0" w:space="0" w:color="auto" w:frame="1"/>
              </w:rPr>
              <w:t xml:space="preserve">, D, Pierce, JR, </w:t>
            </w:r>
            <w:proofErr w:type="spellStart"/>
            <w:r>
              <w:rPr>
                <w:color w:val="222222"/>
                <w:sz w:val="16"/>
                <w:szCs w:val="16"/>
                <w:bdr w:val="none" w:sz="0" w:space="0" w:color="auto" w:frame="1"/>
              </w:rPr>
              <w:t>Schmale</w:t>
            </w:r>
            <w:proofErr w:type="spellEnd"/>
            <w:r>
              <w:rPr>
                <w:color w:val="222222"/>
                <w:sz w:val="16"/>
                <w:szCs w:val="16"/>
                <w:bdr w:val="none" w:sz="0" w:space="0" w:color="auto" w:frame="1"/>
              </w:rPr>
              <w:t xml:space="preserve">, J, </w:t>
            </w:r>
            <w:proofErr w:type="spellStart"/>
            <w:r>
              <w:rPr>
                <w:color w:val="222222"/>
                <w:sz w:val="16"/>
                <w:szCs w:val="16"/>
                <w:bdr w:val="none" w:sz="0" w:space="0" w:color="auto" w:frame="1"/>
              </w:rPr>
              <w:t>Stier</w:t>
            </w:r>
            <w:proofErr w:type="spellEnd"/>
            <w:r>
              <w:rPr>
                <w:color w:val="222222"/>
                <w:sz w:val="16"/>
                <w:szCs w:val="16"/>
                <w:bdr w:val="none" w:sz="0" w:space="0" w:color="auto" w:frame="1"/>
              </w:rPr>
              <w:t xml:space="preserve">, P, </w:t>
            </w:r>
            <w:proofErr w:type="spellStart"/>
            <w:r>
              <w:rPr>
                <w:color w:val="222222"/>
                <w:sz w:val="16"/>
                <w:szCs w:val="16"/>
                <w:bdr w:val="none" w:sz="0" w:space="0" w:color="auto" w:frame="1"/>
              </w:rPr>
              <w:t>Tsigaridis</w:t>
            </w:r>
            <w:proofErr w:type="spellEnd"/>
            <w:r>
              <w:rPr>
                <w:color w:val="222222"/>
                <w:sz w:val="16"/>
                <w:szCs w:val="16"/>
                <w:bdr w:val="none" w:sz="0" w:space="0" w:color="auto" w:frame="1"/>
              </w:rPr>
              <w:t xml:space="preserve">, K, van </w:t>
            </w:r>
            <w:proofErr w:type="spellStart"/>
            <w:r>
              <w:rPr>
                <w:color w:val="222222"/>
                <w:sz w:val="16"/>
                <w:szCs w:val="16"/>
                <w:bdr w:val="none" w:sz="0" w:space="0" w:color="auto" w:frame="1"/>
              </w:rPr>
              <w:t>Noije</w:t>
            </w:r>
            <w:proofErr w:type="spellEnd"/>
            <w:r>
              <w:rPr>
                <w:color w:val="222222"/>
                <w:sz w:val="16"/>
                <w:szCs w:val="16"/>
                <w:bdr w:val="none" w:sz="0" w:space="0" w:color="auto" w:frame="1"/>
              </w:rPr>
              <w:t xml:space="preserve">, T, Wang, HL, Watson-Parris, D, </w:t>
            </w:r>
            <w:proofErr w:type="spellStart"/>
            <w:r>
              <w:rPr>
                <w:color w:val="222222"/>
                <w:sz w:val="16"/>
                <w:szCs w:val="16"/>
                <w:bdr w:val="none" w:sz="0" w:space="0" w:color="auto" w:frame="1"/>
              </w:rPr>
              <w:t>Westervelt</w:t>
            </w:r>
            <w:proofErr w:type="spellEnd"/>
            <w:r>
              <w:rPr>
                <w:color w:val="222222"/>
                <w:sz w:val="16"/>
                <w:szCs w:val="16"/>
                <w:bdr w:val="none" w:sz="0" w:space="0" w:color="auto" w:frame="1"/>
              </w:rPr>
              <w:t xml:space="preserve">, DM, Yang, Y, Yoshioka, M, </w:t>
            </w:r>
            <w:proofErr w:type="spellStart"/>
            <w:r>
              <w:rPr>
                <w:color w:val="222222"/>
                <w:sz w:val="16"/>
                <w:szCs w:val="16"/>
                <w:bdr w:val="none" w:sz="0" w:space="0" w:color="auto" w:frame="1"/>
              </w:rPr>
              <w:t>Daskalakis</w:t>
            </w:r>
            <w:proofErr w:type="spellEnd"/>
            <w:r>
              <w:rPr>
                <w:color w:val="222222"/>
                <w:sz w:val="16"/>
                <w:szCs w:val="16"/>
                <w:bdr w:val="none" w:sz="0" w:space="0" w:color="auto" w:frame="1"/>
              </w:rPr>
              <w:t xml:space="preserve">, N, </w:t>
            </w:r>
            <w:proofErr w:type="spellStart"/>
            <w:r>
              <w:rPr>
                <w:color w:val="222222"/>
                <w:sz w:val="16"/>
                <w:szCs w:val="16"/>
                <w:bdr w:val="none" w:sz="0" w:space="0" w:color="auto" w:frame="1"/>
              </w:rPr>
              <w:t>Decesari</w:t>
            </w:r>
            <w:proofErr w:type="spellEnd"/>
            <w:r>
              <w:rPr>
                <w:color w:val="222222"/>
                <w:sz w:val="16"/>
                <w:szCs w:val="16"/>
                <w:bdr w:val="none" w:sz="0" w:space="0" w:color="auto" w:frame="1"/>
              </w:rPr>
              <w:t xml:space="preserve">, S, </w:t>
            </w:r>
            <w:proofErr w:type="spellStart"/>
            <w:r>
              <w:rPr>
                <w:color w:val="222222"/>
                <w:sz w:val="16"/>
                <w:szCs w:val="16"/>
                <w:bdr w:val="none" w:sz="0" w:space="0" w:color="auto" w:frame="1"/>
              </w:rPr>
              <w:t>Gysel</w:t>
            </w:r>
            <w:proofErr w:type="spellEnd"/>
            <w:r>
              <w:rPr>
                <w:color w:val="222222"/>
                <w:sz w:val="16"/>
                <w:szCs w:val="16"/>
                <w:bdr w:val="none" w:sz="0" w:space="0" w:color="auto" w:frame="1"/>
              </w:rPr>
              <w:t xml:space="preserve">-Beer, M, </w:t>
            </w:r>
            <w:proofErr w:type="spellStart"/>
            <w:r>
              <w:rPr>
                <w:color w:val="222222"/>
                <w:sz w:val="16"/>
                <w:szCs w:val="16"/>
                <w:bdr w:val="none" w:sz="0" w:space="0" w:color="auto" w:frame="1"/>
              </w:rPr>
              <w:t>Kalivitis</w:t>
            </w:r>
            <w:proofErr w:type="spellEnd"/>
            <w:r>
              <w:rPr>
                <w:color w:val="222222"/>
                <w:sz w:val="16"/>
                <w:szCs w:val="16"/>
                <w:bdr w:val="none" w:sz="0" w:space="0" w:color="auto" w:frame="1"/>
              </w:rPr>
              <w:t xml:space="preserve">, N, Liu, XH, </w:t>
            </w:r>
            <w:proofErr w:type="spellStart"/>
            <w:r>
              <w:rPr>
                <w:color w:val="222222"/>
                <w:sz w:val="16"/>
                <w:szCs w:val="16"/>
                <w:bdr w:val="none" w:sz="0" w:space="0" w:color="auto" w:frame="1"/>
              </w:rPr>
              <w:t>Mahowald</w:t>
            </w:r>
            <w:proofErr w:type="spellEnd"/>
            <w:r>
              <w:rPr>
                <w:color w:val="222222"/>
                <w:sz w:val="16"/>
                <w:szCs w:val="16"/>
                <w:bdr w:val="none" w:sz="0" w:space="0" w:color="auto" w:frame="1"/>
              </w:rPr>
              <w:t xml:space="preserve">, NM, </w:t>
            </w:r>
            <w:proofErr w:type="spellStart"/>
            <w:r>
              <w:rPr>
                <w:color w:val="222222"/>
                <w:sz w:val="16"/>
                <w:szCs w:val="16"/>
                <w:bdr w:val="none" w:sz="0" w:space="0" w:color="auto" w:frame="1"/>
              </w:rPr>
              <w:t>Myriokefalitakis</w:t>
            </w:r>
            <w:proofErr w:type="spellEnd"/>
            <w:r>
              <w:rPr>
                <w:color w:val="222222"/>
                <w:sz w:val="16"/>
                <w:szCs w:val="16"/>
                <w:bdr w:val="none" w:sz="0" w:space="0" w:color="auto" w:frame="1"/>
              </w:rPr>
              <w:t xml:space="preserve">, S. </w:t>
            </w:r>
            <w:proofErr w:type="spellStart"/>
            <w:r>
              <w:rPr>
                <w:color w:val="222222"/>
                <w:sz w:val="16"/>
                <w:szCs w:val="16"/>
                <w:bdr w:val="none" w:sz="0" w:space="0" w:color="auto" w:frame="1"/>
              </w:rPr>
              <w:t>Schrodner</w:t>
            </w:r>
            <w:proofErr w:type="spellEnd"/>
            <w:r>
              <w:rPr>
                <w:color w:val="222222"/>
                <w:sz w:val="16"/>
                <w:szCs w:val="16"/>
                <w:bdr w:val="none" w:sz="0" w:space="0" w:color="auto" w:frame="1"/>
              </w:rPr>
              <w:t xml:space="preserve">, R, </w:t>
            </w:r>
            <w:proofErr w:type="spellStart"/>
            <w:r>
              <w:rPr>
                <w:color w:val="222222"/>
                <w:sz w:val="16"/>
                <w:szCs w:val="16"/>
                <w:bdr w:val="none" w:sz="0" w:space="0" w:color="auto" w:frame="1"/>
              </w:rPr>
              <w:t>Sfakianaki</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Tsimpidi</w:t>
            </w:r>
            <w:proofErr w:type="spellEnd"/>
            <w:r>
              <w:rPr>
                <w:color w:val="222222"/>
                <w:sz w:val="16"/>
                <w:szCs w:val="16"/>
                <w:bdr w:val="none" w:sz="0" w:space="0" w:color="auto" w:frame="1"/>
              </w:rPr>
              <w:t>, AP, Wu, MX, Yu, FQ, “Evaluation of global simulations of aerosol particle and cloud condensation nuclei number, with implications for cloud droplet formation,” Atmos. Chem. Phys., 19, 8591-8617 DOI:10.5194/acp-19-8591-2019, 2019.</w:t>
            </w:r>
          </w:p>
          <w:p w:rsidR="003E2CE8" w:rsidRDefault="003E2CE8">
            <w:pPr>
              <w:rPr>
                <w:color w:val="222222"/>
                <w:sz w:val="24"/>
                <w:szCs w:val="24"/>
              </w:rPr>
            </w:pPr>
            <w:proofErr w:type="spellStart"/>
            <w:r>
              <w:rPr>
                <w:color w:val="222222"/>
                <w:sz w:val="16"/>
                <w:szCs w:val="16"/>
                <w:bdr w:val="none" w:sz="0" w:space="0" w:color="auto" w:frame="1"/>
              </w:rPr>
              <w:t>Schmale</w:t>
            </w:r>
            <w:proofErr w:type="spellEnd"/>
            <w:r>
              <w:rPr>
                <w:color w:val="222222"/>
                <w:sz w:val="16"/>
                <w:szCs w:val="16"/>
                <w:bdr w:val="none" w:sz="0" w:space="0" w:color="auto" w:frame="1"/>
              </w:rPr>
              <w:t xml:space="preserve">, J., Henning, S., </w:t>
            </w:r>
            <w:proofErr w:type="spellStart"/>
            <w:r>
              <w:rPr>
                <w:color w:val="222222"/>
                <w:sz w:val="16"/>
                <w:szCs w:val="16"/>
                <w:bdr w:val="none" w:sz="0" w:space="0" w:color="auto" w:frame="1"/>
              </w:rPr>
              <w:t>Henzing</w:t>
            </w:r>
            <w:proofErr w:type="spellEnd"/>
            <w:r>
              <w:rPr>
                <w:color w:val="222222"/>
                <w:sz w:val="16"/>
                <w:szCs w:val="16"/>
                <w:bdr w:val="none" w:sz="0" w:space="0" w:color="auto" w:frame="1"/>
              </w:rPr>
              <w:t xml:space="preserve">, J.S., </w:t>
            </w:r>
            <w:proofErr w:type="spellStart"/>
            <w:r>
              <w:rPr>
                <w:color w:val="222222"/>
                <w:sz w:val="16"/>
                <w:szCs w:val="16"/>
                <w:bdr w:val="none" w:sz="0" w:space="0" w:color="auto" w:frame="1"/>
              </w:rPr>
              <w:t>Keskinen</w:t>
            </w:r>
            <w:proofErr w:type="spellEnd"/>
            <w:r>
              <w:rPr>
                <w:color w:val="222222"/>
                <w:sz w:val="16"/>
                <w:szCs w:val="16"/>
                <w:bdr w:val="none" w:sz="0" w:space="0" w:color="auto" w:frame="1"/>
              </w:rPr>
              <w:t xml:space="preserve">, H., </w:t>
            </w:r>
            <w:proofErr w:type="spellStart"/>
            <w:r>
              <w:rPr>
                <w:color w:val="222222"/>
                <w:sz w:val="16"/>
                <w:szCs w:val="16"/>
                <w:bdr w:val="none" w:sz="0" w:space="0" w:color="auto" w:frame="1"/>
              </w:rPr>
              <w:t>Sellegri</w:t>
            </w:r>
            <w:proofErr w:type="spellEnd"/>
            <w:r>
              <w:rPr>
                <w:color w:val="222222"/>
                <w:sz w:val="16"/>
                <w:szCs w:val="16"/>
                <w:bdr w:val="none" w:sz="0" w:space="0" w:color="auto" w:frame="1"/>
              </w:rPr>
              <w:t xml:space="preserve">, K., </w:t>
            </w:r>
            <w:proofErr w:type="spellStart"/>
            <w:r>
              <w:rPr>
                <w:color w:val="222222"/>
                <w:sz w:val="16"/>
                <w:szCs w:val="16"/>
                <w:bdr w:val="none" w:sz="0" w:space="0" w:color="auto" w:frame="1"/>
              </w:rPr>
              <w:t>Ovadnevaite</w:t>
            </w:r>
            <w:proofErr w:type="spellEnd"/>
            <w:r>
              <w:rPr>
                <w:color w:val="222222"/>
                <w:sz w:val="16"/>
                <w:szCs w:val="16"/>
                <w:bdr w:val="none" w:sz="0" w:space="0" w:color="auto" w:frame="1"/>
              </w:rPr>
              <w:t xml:space="preserve">, J., </w:t>
            </w:r>
            <w:proofErr w:type="spellStart"/>
            <w:r>
              <w:rPr>
                <w:color w:val="222222"/>
                <w:sz w:val="16"/>
                <w:szCs w:val="16"/>
                <w:bdr w:val="none" w:sz="0" w:space="0" w:color="auto" w:frame="1"/>
              </w:rPr>
              <w:t>Bougiatioti</w:t>
            </w:r>
            <w:proofErr w:type="spellEnd"/>
            <w:r>
              <w:rPr>
                <w:color w:val="222222"/>
                <w:sz w:val="16"/>
                <w:szCs w:val="16"/>
                <w:bdr w:val="none" w:sz="0" w:space="0" w:color="auto" w:frame="1"/>
              </w:rPr>
              <w:t xml:space="preserve">, A., </w:t>
            </w:r>
            <w:proofErr w:type="spellStart"/>
            <w:r>
              <w:rPr>
                <w:color w:val="222222"/>
                <w:sz w:val="16"/>
                <w:szCs w:val="16"/>
                <w:bdr w:val="none" w:sz="0" w:space="0" w:color="auto" w:frame="1"/>
              </w:rPr>
              <w:t>Kalivitis</w:t>
            </w:r>
            <w:proofErr w:type="spellEnd"/>
            <w:r>
              <w:rPr>
                <w:color w:val="222222"/>
                <w:sz w:val="16"/>
                <w:szCs w:val="16"/>
                <w:bdr w:val="none" w:sz="0" w:space="0" w:color="auto" w:frame="1"/>
              </w:rPr>
              <w:t xml:space="preserve">, N., </w:t>
            </w:r>
            <w:proofErr w:type="spellStart"/>
            <w:r>
              <w:rPr>
                <w:color w:val="222222"/>
                <w:sz w:val="16"/>
                <w:szCs w:val="16"/>
                <w:bdr w:val="none" w:sz="0" w:space="0" w:color="auto" w:frame="1"/>
              </w:rPr>
              <w:t>Stavroulas</w:t>
            </w:r>
            <w:proofErr w:type="spellEnd"/>
            <w:r>
              <w:rPr>
                <w:color w:val="222222"/>
                <w:sz w:val="16"/>
                <w:szCs w:val="16"/>
                <w:bdr w:val="none" w:sz="0" w:space="0" w:color="auto" w:frame="1"/>
              </w:rPr>
              <w:t xml:space="preserve">, I., Jefferson, A., Park, M., </w:t>
            </w:r>
            <w:proofErr w:type="spellStart"/>
            <w:r>
              <w:rPr>
                <w:color w:val="222222"/>
                <w:sz w:val="16"/>
                <w:szCs w:val="16"/>
                <w:bdr w:val="none" w:sz="0" w:space="0" w:color="auto" w:frame="1"/>
              </w:rPr>
              <w:t>Schlag</w:t>
            </w:r>
            <w:proofErr w:type="spellEnd"/>
            <w:r>
              <w:rPr>
                <w:color w:val="222222"/>
                <w:sz w:val="16"/>
                <w:szCs w:val="16"/>
                <w:bdr w:val="none" w:sz="0" w:space="0" w:color="auto" w:frame="1"/>
              </w:rPr>
              <w:t xml:space="preserve">, P., </w:t>
            </w:r>
            <w:proofErr w:type="spellStart"/>
            <w:r>
              <w:rPr>
                <w:color w:val="222222"/>
                <w:sz w:val="16"/>
                <w:szCs w:val="16"/>
                <w:bdr w:val="none" w:sz="0" w:space="0" w:color="auto" w:frame="1"/>
              </w:rPr>
              <w:t>Kristensson</w:t>
            </w:r>
            <w:proofErr w:type="spellEnd"/>
            <w:r>
              <w:rPr>
                <w:color w:val="222222"/>
                <w:sz w:val="16"/>
                <w:szCs w:val="16"/>
                <w:bdr w:val="none" w:sz="0" w:space="0" w:color="auto" w:frame="1"/>
              </w:rPr>
              <w:t xml:space="preserve">, A., Iwamoto, Y., Aalto, P., </w:t>
            </w:r>
            <w:proofErr w:type="spellStart"/>
            <w:r>
              <w:rPr>
                <w:color w:val="222222"/>
                <w:sz w:val="16"/>
                <w:szCs w:val="16"/>
                <w:bdr w:val="none" w:sz="0" w:space="0" w:color="auto" w:frame="1"/>
              </w:rPr>
              <w:t>Äijälä</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Bukowiecki</w:t>
            </w:r>
            <w:proofErr w:type="spellEnd"/>
            <w:r>
              <w:rPr>
                <w:color w:val="222222"/>
                <w:sz w:val="16"/>
                <w:szCs w:val="16"/>
                <w:bdr w:val="none" w:sz="0" w:space="0" w:color="auto" w:frame="1"/>
              </w:rPr>
              <w:t xml:space="preserve">, N., </w:t>
            </w:r>
            <w:proofErr w:type="spellStart"/>
            <w:r>
              <w:rPr>
                <w:color w:val="222222"/>
                <w:sz w:val="16"/>
                <w:szCs w:val="16"/>
                <w:bdr w:val="none" w:sz="0" w:space="0" w:color="auto" w:frame="1"/>
              </w:rPr>
              <w:t>Decesari</w:t>
            </w:r>
            <w:proofErr w:type="spellEnd"/>
            <w:r>
              <w:rPr>
                <w:color w:val="222222"/>
                <w:sz w:val="16"/>
                <w:szCs w:val="16"/>
                <w:bdr w:val="none" w:sz="0" w:space="0" w:color="auto" w:frame="1"/>
              </w:rPr>
              <w:t xml:space="preserve">, S., </w:t>
            </w:r>
            <w:proofErr w:type="spellStart"/>
            <w:r>
              <w:rPr>
                <w:color w:val="222222"/>
                <w:sz w:val="16"/>
                <w:szCs w:val="16"/>
                <w:bdr w:val="none" w:sz="0" w:space="0" w:color="auto" w:frame="1"/>
              </w:rPr>
              <w:t>Ehn</w:t>
            </w:r>
            <w:proofErr w:type="spellEnd"/>
            <w:r>
              <w:rPr>
                <w:color w:val="222222"/>
                <w:sz w:val="16"/>
                <w:szCs w:val="16"/>
                <w:bdr w:val="none" w:sz="0" w:space="0" w:color="auto" w:frame="1"/>
              </w:rPr>
              <w:t xml:space="preserve">, M., Frank, G., </w:t>
            </w:r>
            <w:proofErr w:type="spellStart"/>
            <w:r>
              <w:rPr>
                <w:color w:val="222222"/>
                <w:sz w:val="16"/>
                <w:szCs w:val="16"/>
                <w:bdr w:val="none" w:sz="0" w:space="0" w:color="auto" w:frame="1"/>
              </w:rPr>
              <w:t>Fröhlich</w:t>
            </w:r>
            <w:proofErr w:type="spellEnd"/>
            <w:r>
              <w:rPr>
                <w:color w:val="222222"/>
                <w:sz w:val="16"/>
                <w:szCs w:val="16"/>
                <w:bdr w:val="none" w:sz="0" w:space="0" w:color="auto" w:frame="1"/>
              </w:rPr>
              <w:t xml:space="preserve">, R., </w:t>
            </w:r>
            <w:proofErr w:type="spellStart"/>
            <w:r>
              <w:rPr>
                <w:color w:val="222222"/>
                <w:sz w:val="16"/>
                <w:szCs w:val="16"/>
                <w:bdr w:val="none" w:sz="0" w:space="0" w:color="auto" w:frame="1"/>
              </w:rPr>
              <w:t>Frumau</w:t>
            </w:r>
            <w:proofErr w:type="spellEnd"/>
            <w:r>
              <w:rPr>
                <w:color w:val="222222"/>
                <w:sz w:val="16"/>
                <w:szCs w:val="16"/>
                <w:bdr w:val="none" w:sz="0" w:space="0" w:color="auto" w:frame="1"/>
              </w:rPr>
              <w:t xml:space="preserve">, A., Herrmann, E., </w:t>
            </w:r>
            <w:proofErr w:type="spellStart"/>
            <w:r>
              <w:rPr>
                <w:color w:val="222222"/>
                <w:sz w:val="16"/>
                <w:szCs w:val="16"/>
                <w:bdr w:val="none" w:sz="0" w:space="0" w:color="auto" w:frame="1"/>
              </w:rPr>
              <w:t>Holzinger</w:t>
            </w:r>
            <w:proofErr w:type="spellEnd"/>
            <w:r>
              <w:rPr>
                <w:color w:val="222222"/>
                <w:sz w:val="16"/>
                <w:szCs w:val="16"/>
                <w:bdr w:val="none" w:sz="0" w:space="0" w:color="auto" w:frame="1"/>
              </w:rPr>
              <w:t xml:space="preserve">, R., Kos, G., </w:t>
            </w:r>
            <w:proofErr w:type="spellStart"/>
            <w:r>
              <w:rPr>
                <w:color w:val="222222"/>
                <w:sz w:val="16"/>
                <w:szCs w:val="16"/>
                <w:bdr w:val="none" w:sz="0" w:space="0" w:color="auto" w:frame="1"/>
              </w:rPr>
              <w:t>Kulmala</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Mihalopoulos</w:t>
            </w:r>
            <w:proofErr w:type="spellEnd"/>
            <w:r>
              <w:rPr>
                <w:color w:val="222222"/>
                <w:sz w:val="16"/>
                <w:szCs w:val="16"/>
                <w:bdr w:val="none" w:sz="0" w:space="0" w:color="auto" w:frame="1"/>
              </w:rPr>
              <w:t xml:space="preserve">, N., </w:t>
            </w:r>
            <w:proofErr w:type="spellStart"/>
            <w:r>
              <w:rPr>
                <w:color w:val="222222"/>
                <w:sz w:val="16"/>
                <w:szCs w:val="16"/>
                <w:bdr w:val="none" w:sz="0" w:space="0" w:color="auto" w:frame="1"/>
              </w:rPr>
              <w:t>Motos</w:t>
            </w:r>
            <w:proofErr w:type="spellEnd"/>
            <w:r>
              <w:rPr>
                <w:color w:val="222222"/>
                <w:sz w:val="16"/>
                <w:szCs w:val="16"/>
                <w:bdr w:val="none" w:sz="0" w:space="0" w:color="auto" w:frame="1"/>
              </w:rPr>
              <w:t xml:space="preserve">, G., </w:t>
            </w:r>
            <w:proofErr w:type="spellStart"/>
            <w:r>
              <w:rPr>
                <w:color w:val="222222"/>
                <w:sz w:val="16"/>
                <w:szCs w:val="16"/>
                <w:bdr w:val="none" w:sz="0" w:space="0" w:color="auto" w:frame="1"/>
              </w:rPr>
              <w:t>Nenes</w:t>
            </w:r>
            <w:proofErr w:type="spellEnd"/>
            <w:r>
              <w:rPr>
                <w:color w:val="222222"/>
                <w:sz w:val="16"/>
                <w:szCs w:val="16"/>
                <w:bdr w:val="none" w:sz="0" w:space="0" w:color="auto" w:frame="1"/>
              </w:rPr>
              <w:t xml:space="preserve">, A., O’Dowd, C.D., </w:t>
            </w:r>
            <w:proofErr w:type="spellStart"/>
            <w:r>
              <w:rPr>
                <w:color w:val="222222"/>
                <w:sz w:val="16"/>
                <w:szCs w:val="16"/>
                <w:bdr w:val="none" w:sz="0" w:space="0" w:color="auto" w:frame="1"/>
              </w:rPr>
              <w:t>Paramonov</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Petäjä</w:t>
            </w:r>
            <w:proofErr w:type="spellEnd"/>
            <w:r>
              <w:rPr>
                <w:color w:val="222222"/>
                <w:sz w:val="16"/>
                <w:szCs w:val="16"/>
                <w:bdr w:val="none" w:sz="0" w:space="0" w:color="auto" w:frame="1"/>
              </w:rPr>
              <w:t xml:space="preserve">, T., Picard, D., </w:t>
            </w:r>
            <w:proofErr w:type="spellStart"/>
            <w:r>
              <w:rPr>
                <w:color w:val="222222"/>
                <w:sz w:val="16"/>
                <w:szCs w:val="16"/>
                <w:bdr w:val="none" w:sz="0" w:space="0" w:color="auto" w:frame="1"/>
              </w:rPr>
              <w:t>Poulain</w:t>
            </w:r>
            <w:proofErr w:type="spellEnd"/>
            <w:r>
              <w:rPr>
                <w:color w:val="222222"/>
                <w:sz w:val="16"/>
                <w:szCs w:val="16"/>
                <w:bdr w:val="none" w:sz="0" w:space="0" w:color="auto" w:frame="1"/>
              </w:rPr>
              <w:t xml:space="preserve">, L., </w:t>
            </w:r>
            <w:proofErr w:type="spellStart"/>
            <w:r>
              <w:rPr>
                <w:color w:val="222222"/>
                <w:sz w:val="16"/>
                <w:szCs w:val="16"/>
                <w:bdr w:val="none" w:sz="0" w:space="0" w:color="auto" w:frame="1"/>
              </w:rPr>
              <w:t>Prévôt</w:t>
            </w:r>
            <w:proofErr w:type="spellEnd"/>
            <w:r>
              <w:rPr>
                <w:color w:val="222222"/>
                <w:sz w:val="16"/>
                <w:szCs w:val="16"/>
                <w:bdr w:val="none" w:sz="0" w:space="0" w:color="auto" w:frame="1"/>
              </w:rPr>
              <w:t xml:space="preserve">, A.S.H., </w:t>
            </w:r>
            <w:proofErr w:type="spellStart"/>
            <w:r>
              <w:rPr>
                <w:color w:val="222222"/>
                <w:sz w:val="16"/>
                <w:szCs w:val="16"/>
                <w:bdr w:val="none" w:sz="0" w:space="0" w:color="auto" w:frame="1"/>
              </w:rPr>
              <w:t>Swietlicki</w:t>
            </w:r>
            <w:proofErr w:type="spellEnd"/>
            <w:r>
              <w:rPr>
                <w:color w:val="222222"/>
                <w:sz w:val="16"/>
                <w:szCs w:val="16"/>
                <w:bdr w:val="none" w:sz="0" w:space="0" w:color="auto" w:frame="1"/>
              </w:rPr>
              <w:t xml:space="preserve">, E., </w:t>
            </w:r>
            <w:proofErr w:type="spellStart"/>
            <w:r>
              <w:rPr>
                <w:color w:val="222222"/>
                <w:sz w:val="16"/>
                <w:szCs w:val="16"/>
                <w:bdr w:val="none" w:sz="0" w:space="0" w:color="auto" w:frame="1"/>
              </w:rPr>
              <w:t>Pöhlker</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Pöschl</w:t>
            </w:r>
            <w:proofErr w:type="spellEnd"/>
            <w:r>
              <w:rPr>
                <w:color w:val="222222"/>
                <w:sz w:val="16"/>
                <w:szCs w:val="16"/>
                <w:bdr w:val="none" w:sz="0" w:space="0" w:color="auto" w:frame="1"/>
              </w:rPr>
              <w:t xml:space="preserve">, U., </w:t>
            </w:r>
            <w:proofErr w:type="spellStart"/>
            <w:r>
              <w:rPr>
                <w:color w:val="222222"/>
                <w:sz w:val="16"/>
                <w:szCs w:val="16"/>
                <w:bdr w:val="none" w:sz="0" w:space="0" w:color="auto" w:frame="1"/>
              </w:rPr>
              <w:t>Artaxo</w:t>
            </w:r>
            <w:proofErr w:type="spellEnd"/>
            <w:r>
              <w:rPr>
                <w:color w:val="222222"/>
                <w:sz w:val="16"/>
                <w:szCs w:val="16"/>
                <w:bdr w:val="none" w:sz="0" w:space="0" w:color="auto" w:frame="1"/>
              </w:rPr>
              <w:t xml:space="preserve">, P., Brito, J., Carbone, S., </w:t>
            </w:r>
            <w:proofErr w:type="spellStart"/>
            <w:r>
              <w:rPr>
                <w:color w:val="222222"/>
                <w:sz w:val="16"/>
                <w:szCs w:val="16"/>
                <w:bdr w:val="none" w:sz="0" w:space="0" w:color="auto" w:frame="1"/>
              </w:rPr>
              <w:t>Wiedensohler</w:t>
            </w:r>
            <w:proofErr w:type="spellEnd"/>
            <w:r>
              <w:rPr>
                <w:color w:val="222222"/>
                <w:sz w:val="16"/>
                <w:szCs w:val="16"/>
                <w:bdr w:val="none" w:sz="0" w:space="0" w:color="auto" w:frame="1"/>
              </w:rPr>
              <w:t xml:space="preserve">, A., </w:t>
            </w:r>
            <w:proofErr w:type="spellStart"/>
            <w:r>
              <w:rPr>
                <w:color w:val="222222"/>
                <w:sz w:val="16"/>
                <w:szCs w:val="16"/>
                <w:bdr w:val="none" w:sz="0" w:space="0" w:color="auto" w:frame="1"/>
              </w:rPr>
              <w:t>Ogren</w:t>
            </w:r>
            <w:proofErr w:type="spellEnd"/>
            <w:r>
              <w:rPr>
                <w:color w:val="222222"/>
                <w:sz w:val="16"/>
                <w:szCs w:val="16"/>
                <w:bdr w:val="none" w:sz="0" w:space="0" w:color="auto" w:frame="1"/>
              </w:rPr>
              <w:t xml:space="preserve">, J., </w:t>
            </w:r>
            <w:proofErr w:type="spellStart"/>
            <w:r>
              <w:rPr>
                <w:color w:val="222222"/>
                <w:sz w:val="16"/>
                <w:szCs w:val="16"/>
                <w:bdr w:val="none" w:sz="0" w:space="0" w:color="auto" w:frame="1"/>
              </w:rPr>
              <w:t>Matsuki</w:t>
            </w:r>
            <w:proofErr w:type="spellEnd"/>
            <w:r>
              <w:rPr>
                <w:color w:val="222222"/>
                <w:sz w:val="16"/>
                <w:szCs w:val="16"/>
                <w:bdr w:val="none" w:sz="0" w:space="0" w:color="auto" w:frame="1"/>
              </w:rPr>
              <w:t xml:space="preserve">, A., Yum, S.S., </w:t>
            </w:r>
            <w:proofErr w:type="spellStart"/>
            <w:r>
              <w:rPr>
                <w:color w:val="222222"/>
                <w:sz w:val="16"/>
                <w:szCs w:val="16"/>
                <w:bdr w:val="none" w:sz="0" w:space="0" w:color="auto" w:frame="1"/>
              </w:rPr>
              <w:t>Stratmann</w:t>
            </w:r>
            <w:proofErr w:type="spellEnd"/>
            <w:r>
              <w:rPr>
                <w:color w:val="222222"/>
                <w:sz w:val="16"/>
                <w:szCs w:val="16"/>
                <w:bdr w:val="none" w:sz="0" w:space="0" w:color="auto" w:frame="1"/>
              </w:rPr>
              <w:t xml:space="preserve">, F., </w:t>
            </w:r>
            <w:proofErr w:type="spellStart"/>
            <w:r>
              <w:rPr>
                <w:color w:val="222222"/>
                <w:sz w:val="16"/>
                <w:szCs w:val="16"/>
                <w:bdr w:val="none" w:sz="0" w:space="0" w:color="auto" w:frame="1"/>
              </w:rPr>
              <w:t>Baltensperger</w:t>
            </w:r>
            <w:proofErr w:type="spellEnd"/>
            <w:r>
              <w:rPr>
                <w:color w:val="222222"/>
                <w:sz w:val="16"/>
                <w:szCs w:val="16"/>
                <w:bdr w:val="none" w:sz="0" w:space="0" w:color="auto" w:frame="1"/>
              </w:rPr>
              <w:t xml:space="preserve">, U. and </w:t>
            </w:r>
            <w:proofErr w:type="spellStart"/>
            <w:r>
              <w:rPr>
                <w:color w:val="222222"/>
                <w:sz w:val="16"/>
                <w:szCs w:val="16"/>
                <w:bdr w:val="none" w:sz="0" w:space="0" w:color="auto" w:frame="1"/>
              </w:rPr>
              <w:t>Gysel</w:t>
            </w:r>
            <w:proofErr w:type="spellEnd"/>
            <w:r>
              <w:rPr>
                <w:color w:val="222222"/>
                <w:sz w:val="16"/>
                <w:szCs w:val="16"/>
                <w:bdr w:val="none" w:sz="0" w:space="0" w:color="auto" w:frame="1"/>
              </w:rPr>
              <w:t xml:space="preserve">, M. (2017) What do we learn from long-term cloud condensation nuclei number concentration, particle number size distribution and chemical composition at regionally representative observatories? Sci. Data 4:170003, </w:t>
            </w:r>
            <w:proofErr w:type="spellStart"/>
            <w:r>
              <w:rPr>
                <w:color w:val="222222"/>
                <w:sz w:val="16"/>
                <w:szCs w:val="16"/>
                <w:bdr w:val="none" w:sz="0" w:space="0" w:color="auto" w:frame="1"/>
              </w:rPr>
              <w:t>doi</w:t>
            </w:r>
            <w:proofErr w:type="spellEnd"/>
            <w:r>
              <w:rPr>
                <w:color w:val="222222"/>
                <w:sz w:val="16"/>
                <w:szCs w:val="16"/>
                <w:bdr w:val="none" w:sz="0" w:space="0" w:color="auto" w:frame="1"/>
              </w:rPr>
              <w:t>: 10.1038/sdata.2017.3.</w:t>
            </w:r>
          </w:p>
        </w:tc>
      </w:tr>
      <w:tr w:rsidR="003E2CE8"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jc w:val="center"/>
              <w:rPr>
                <w:color w:val="222222"/>
                <w:sz w:val="24"/>
                <w:szCs w:val="24"/>
              </w:rPr>
            </w:pPr>
            <w:r>
              <w:rPr>
                <w:b/>
                <w:bCs/>
                <w:color w:val="FFFFFF"/>
                <w:sz w:val="16"/>
                <w:szCs w:val="16"/>
                <w:bdr w:val="none" w:sz="0" w:space="0" w:color="auto" w:frame="1"/>
              </w:rPr>
              <w:lastRenderedPageBreak/>
              <w:t>Adaptation and Extremes</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 </w:t>
            </w:r>
          </w:p>
        </w:tc>
        <w:tc>
          <w:tcPr>
            <w:tcW w:w="57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Relevant? (Yes/No)</w:t>
            </w:r>
          </w:p>
        </w:tc>
        <w:tc>
          <w:tcPr>
            <w:tcW w:w="60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5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jc w:val="center"/>
              <w:rPr>
                <w:color w:val="222222"/>
                <w:sz w:val="24"/>
                <w:szCs w:val="24"/>
              </w:rPr>
            </w:pPr>
            <w:r>
              <w:rPr>
                <w:color w:val="222222"/>
                <w:sz w:val="16"/>
                <w:szCs w:val="16"/>
                <w:bdr w:val="none" w:sz="0" w:space="0" w:color="auto" w:frame="1"/>
              </w:rPr>
              <w:t>Explanation</w:t>
            </w:r>
          </w:p>
        </w:tc>
      </w:tr>
      <w:tr w:rsidR="003E2CE8"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c>
          <w:tcPr>
            <w:tcW w:w="6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c>
          <w:tcPr>
            <w:tcW w:w="315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3E2CE8" w:rsidRDefault="003E2CE8">
            <w:pPr>
              <w:rPr>
                <w:color w:val="222222"/>
                <w:sz w:val="24"/>
                <w:szCs w:val="24"/>
              </w:rPr>
            </w:pPr>
            <w:r>
              <w:rPr>
                <w:color w:val="FF0000"/>
                <w:sz w:val="16"/>
                <w:szCs w:val="16"/>
                <w:bdr w:val="none" w:sz="0" w:space="0" w:color="auto" w:frame="1"/>
              </w:rPr>
              <w:t>Reviewers are invited to suggest answers for these fields</w:t>
            </w:r>
          </w:p>
        </w:tc>
      </w:tr>
      <w:tr w:rsidR="003E2CE8" w:rsidTr="00E87B06">
        <w:trPr>
          <w:trHeight w:val="266"/>
          <w:jc w:val="center"/>
        </w:trPr>
        <w:tc>
          <w:tcPr>
            <w:tcW w:w="65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3E2CE8" w:rsidRDefault="003E2CE8">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c>
          <w:tcPr>
            <w:tcW w:w="6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222222"/>
                <w:sz w:val="16"/>
                <w:szCs w:val="16"/>
                <w:bdr w:val="none" w:sz="0" w:space="0" w:color="auto" w:frame="1"/>
              </w:rPr>
              <w:t> </w:t>
            </w:r>
          </w:p>
        </w:tc>
        <w:tc>
          <w:tcPr>
            <w:tcW w:w="315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3E2CE8" w:rsidRDefault="003E2CE8">
            <w:pPr>
              <w:rPr>
                <w:color w:val="222222"/>
                <w:sz w:val="24"/>
                <w:szCs w:val="24"/>
              </w:rPr>
            </w:pPr>
            <w:r>
              <w:rPr>
                <w:color w:val="FF0000"/>
                <w:sz w:val="16"/>
                <w:szCs w:val="16"/>
                <w:bdr w:val="none" w:sz="0" w:space="0" w:color="auto" w:frame="1"/>
              </w:rPr>
              <w:t>Reviewers are invited to suggest answers for these fields</w:t>
            </w:r>
          </w:p>
        </w:tc>
      </w:tr>
    </w:tbl>
    <w:p w:rsidR="003E2CE8" w:rsidRDefault="003E2CE8" w:rsidP="003E2CE8">
      <w:pPr>
        <w:shd w:val="clear" w:color="auto" w:fill="FFFFFF"/>
        <w:rPr>
          <w:rFonts w:ascii="Arial" w:hAnsi="Arial" w:cs="Arial"/>
          <w:color w:val="222222"/>
          <w:sz w:val="20"/>
          <w:szCs w:val="20"/>
        </w:rPr>
      </w:pPr>
      <w:r>
        <w:rPr>
          <w:rFonts w:ascii="Arial" w:hAnsi="Arial" w:cs="Arial"/>
          <w:color w:val="222222"/>
          <w:sz w:val="20"/>
          <w:szCs w:val="20"/>
        </w:rPr>
        <w:br w:type="textWrapping" w:clear="all"/>
      </w:r>
      <w:r w:rsidR="00E87B06">
        <w:rPr>
          <w:rFonts w:ascii="Arial" w:hAnsi="Arial" w:cs="Arial"/>
          <w:color w:val="222222"/>
          <w:sz w:val="20"/>
          <w:szCs w:val="20"/>
        </w:rPr>
        <w:pict>
          <v:rect id="_x0000_i1028" style="width:178.2pt;height:.75pt" o:hrpct="330" o:hrstd="t" o:hr="t" fillcolor="#a0a0a0" stroked="f"/>
        </w:pict>
      </w:r>
    </w:p>
    <w:p w:rsidR="003E2CE8" w:rsidRPr="003E2CE8" w:rsidRDefault="003E2CE8" w:rsidP="003E2CE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3E2CE8">
        <w:rPr>
          <w:rFonts w:ascii="Arial" w:hAnsi="Arial" w:cs="Arial"/>
          <w:color w:val="222222"/>
          <w:sz w:val="16"/>
          <w:szCs w:val="16"/>
          <w:bdr w:val="none" w:sz="0" w:space="0" w:color="auto" w:frame="1"/>
          <w:lang w:val="en-US"/>
        </w:rPr>
        <w:t>Goal (G); Breakthrough (B)</w:t>
      </w:r>
      <w:ins w:id="6" w:author="Unknown" w:date="2019-11-18T13:07:00Z">
        <w:r w:rsidRPr="003E2CE8">
          <w:rPr>
            <w:rFonts w:ascii="Arial" w:hAnsi="Arial" w:cs="Arial"/>
            <w:color w:val="222222"/>
            <w:sz w:val="16"/>
            <w:szCs w:val="16"/>
            <w:bdr w:val="none" w:sz="0" w:space="0" w:color="auto" w:frame="1"/>
            <w:lang w:val="en-US"/>
          </w:rPr>
          <w:t> </w:t>
        </w:r>
      </w:ins>
      <w:r w:rsidRPr="003E2CE8">
        <w:rPr>
          <w:rFonts w:ascii="Arial" w:hAnsi="Arial" w:cs="Arial"/>
          <w:color w:val="222222"/>
          <w:sz w:val="16"/>
          <w:szCs w:val="16"/>
          <w:bdr w:val="none" w:sz="0" w:space="0" w:color="auto" w:frame="1"/>
          <w:lang w:val="en-US"/>
        </w:rPr>
        <w:t>(not mandatory, more as one possible); Threshold (T), for definitions see </w:t>
      </w:r>
      <w:hyperlink r:id="rId29" w:tgtFrame="_blank" w:history="1">
        <w:r>
          <w:rPr>
            <w:rStyle w:val="Hyperlink"/>
            <w:rFonts w:ascii="Arial" w:hAnsi="Arial" w:cs="Arial"/>
            <w:color w:val="6611CC"/>
            <w:sz w:val="16"/>
            <w:szCs w:val="16"/>
            <w:bdr w:val="none" w:sz="0" w:space="0" w:color="auto" w:frame="1"/>
            <w:lang w:val="en-GB"/>
          </w:rPr>
          <w:t>Guidelines</w:t>
        </w:r>
      </w:hyperlink>
    </w:p>
    <w:p w:rsidR="003E2CE8" w:rsidRPr="003E2CE8" w:rsidRDefault="003E2CE8" w:rsidP="003E2CE8">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3E2CE8" w:rsidRPr="003E2CE8" w:rsidRDefault="003E2CE8" w:rsidP="003E2CE8">
      <w:pPr>
        <w:pStyle w:val="NormalWeb"/>
        <w:shd w:val="clear" w:color="auto" w:fill="FFFFFF"/>
        <w:spacing w:before="0" w:beforeAutospacing="0" w:after="0" w:afterAutospacing="0"/>
        <w:rPr>
          <w:rFonts w:ascii="Arial" w:hAnsi="Arial" w:cs="Arial"/>
          <w:color w:val="222222"/>
          <w:sz w:val="20"/>
          <w:szCs w:val="20"/>
          <w:lang w:val="en-US"/>
        </w:rPr>
      </w:pPr>
      <w:bookmarkStart w:id="7" w:name="b3d18f9a-d372-4873-b890-25bac2f546f0@wmo"/>
      <w:r>
        <w:rPr>
          <w:rFonts w:ascii="Calibri" w:hAnsi="Calibri" w:cs="Arial"/>
          <w:color w:val="1155CC"/>
          <w:sz w:val="20"/>
          <w:szCs w:val="20"/>
          <w:bdr w:val="none" w:sz="0" w:space="0" w:color="auto" w:frame="1"/>
          <w:lang w:val="en-US"/>
        </w:rPr>
        <w:t>[3]</w:t>
      </w:r>
      <w:bookmarkEnd w:id="7"/>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3E2CE8" w:rsidRDefault="003E2CE8" w:rsidP="00215C42">
      <w:pPr>
        <w:rPr>
          <w:sz w:val="20"/>
          <w:szCs w:val="20"/>
        </w:rPr>
      </w:pPr>
    </w:p>
    <w:p w:rsidR="003E2CE8" w:rsidRDefault="003E2CE8" w:rsidP="003E2CE8">
      <w:pPr>
        <w:pStyle w:val="Heading3"/>
      </w:pPr>
      <w:r w:rsidRPr="009029F2">
        <w:t xml:space="preserve">Comment </w:t>
      </w:r>
      <w:r w:rsidR="00841F0F">
        <w:t>1</w:t>
      </w:r>
    </w:p>
    <w:tbl>
      <w:tblPr>
        <w:tblStyle w:val="TableGrid"/>
        <w:tblW w:w="5000" w:type="pct"/>
        <w:tblLook w:val="04A0" w:firstRow="1" w:lastRow="0" w:firstColumn="1" w:lastColumn="0" w:noHBand="0" w:noVBand="1"/>
      </w:tblPr>
      <w:tblGrid>
        <w:gridCol w:w="5378"/>
        <w:gridCol w:w="5638"/>
      </w:tblGrid>
      <w:tr w:rsidR="003E2CE8" w:rsidTr="003E2CE8">
        <w:trPr>
          <w:trHeight w:val="340"/>
        </w:trPr>
        <w:tc>
          <w:tcPr>
            <w:tcW w:w="2441" w:type="pct"/>
            <w:vAlign w:val="center"/>
          </w:tcPr>
          <w:p w:rsidR="003E2CE8" w:rsidRPr="00215C42" w:rsidRDefault="003E2CE8" w:rsidP="003E2CE8">
            <w:pPr>
              <w:rPr>
                <w:sz w:val="20"/>
                <w:szCs w:val="20"/>
              </w:rPr>
            </w:pPr>
            <w:r w:rsidRPr="009029F2">
              <w:rPr>
                <w:sz w:val="20"/>
                <w:szCs w:val="20"/>
              </w:rPr>
              <w:t>Author</w:t>
            </w:r>
            <w:r>
              <w:rPr>
                <w:sz w:val="20"/>
                <w:szCs w:val="20"/>
              </w:rPr>
              <w:t>:</w:t>
            </w:r>
            <w:r w:rsidRPr="00E80C12">
              <w:rPr>
                <w:sz w:val="20"/>
                <w:szCs w:val="20"/>
              </w:rPr>
              <w:t xml:space="preserve"> Thomas Popp</w:t>
            </w:r>
          </w:p>
        </w:tc>
        <w:tc>
          <w:tcPr>
            <w:tcW w:w="2559" w:type="pct"/>
            <w:vAlign w:val="center"/>
          </w:tcPr>
          <w:p w:rsidR="003E2CE8" w:rsidRPr="00215C42" w:rsidRDefault="003E2CE8" w:rsidP="003E2CE8">
            <w:pPr>
              <w:rPr>
                <w:sz w:val="20"/>
                <w:szCs w:val="20"/>
              </w:rPr>
            </w:pPr>
            <w:r w:rsidRPr="009029F2">
              <w:rPr>
                <w:sz w:val="20"/>
                <w:szCs w:val="20"/>
              </w:rPr>
              <w:t xml:space="preserve">Email: </w:t>
            </w:r>
            <w:hyperlink r:id="rId30" w:history="1">
              <w:r w:rsidRPr="00E80C12">
                <w:rPr>
                  <w:rStyle w:val="Hyperlink"/>
                  <w:sz w:val="20"/>
                  <w:szCs w:val="20"/>
                </w:rPr>
                <w:t>thomas.popp@dlr.de</w:t>
              </w:r>
            </w:hyperlink>
          </w:p>
        </w:tc>
      </w:tr>
      <w:tr w:rsidR="003E2CE8" w:rsidTr="003E2CE8">
        <w:tc>
          <w:tcPr>
            <w:tcW w:w="5000" w:type="pct"/>
            <w:gridSpan w:val="2"/>
          </w:tcPr>
          <w:p w:rsidR="003E2CE8" w:rsidRPr="009029F2" w:rsidRDefault="003E2CE8" w:rsidP="003E2CE8">
            <w:pPr>
              <w:rPr>
                <w:sz w:val="20"/>
                <w:szCs w:val="20"/>
              </w:rPr>
            </w:pPr>
            <w:r w:rsidRPr="003E2CE8">
              <w:rPr>
                <w:sz w:val="20"/>
                <w:szCs w:val="20"/>
              </w:rPr>
              <w:t>Note: I suggest to add: where no other data are available, fine mode AOD can be used as a qualitative proxy for CCN and Dust AOD as proxy for IN (ice nuclei)</w:t>
            </w:r>
          </w:p>
        </w:tc>
      </w:tr>
    </w:tbl>
    <w:p w:rsidR="00841F0F" w:rsidRDefault="00841F0F" w:rsidP="00215C42">
      <w:pPr>
        <w:rPr>
          <w:sz w:val="20"/>
          <w:szCs w:val="20"/>
        </w:rPr>
      </w:pPr>
    </w:p>
    <w:p w:rsidR="00841F0F" w:rsidRDefault="00841F0F" w:rsidP="00841F0F">
      <w:r>
        <w:br w:type="page"/>
      </w:r>
    </w:p>
    <w:p w:rsidR="00841F0F" w:rsidRDefault="00841F0F" w:rsidP="00841F0F">
      <w:pPr>
        <w:pStyle w:val="Heading2"/>
      </w:pPr>
      <w:r w:rsidRPr="00841F0F">
        <w:lastRenderedPageBreak/>
        <w:t>Aerosol Number Size Distribution</w:t>
      </w:r>
    </w:p>
    <w:tbl>
      <w:tblPr>
        <w:tblW w:w="5000" w:type="pct"/>
        <w:jc w:val="center"/>
        <w:shd w:val="clear" w:color="auto" w:fill="FFFFFF"/>
        <w:tblCellMar>
          <w:left w:w="0" w:type="dxa"/>
          <w:right w:w="0" w:type="dxa"/>
        </w:tblCellMar>
        <w:tblLook w:val="04A0" w:firstRow="1" w:lastRow="0" w:firstColumn="1" w:lastColumn="0" w:noHBand="0" w:noVBand="1"/>
      </w:tblPr>
      <w:tblGrid>
        <w:gridCol w:w="1445"/>
        <w:gridCol w:w="1276"/>
        <w:gridCol w:w="1337"/>
        <w:gridCol w:w="454"/>
        <w:gridCol w:w="1011"/>
        <w:gridCol w:w="5493"/>
      </w:tblGrid>
      <w:tr w:rsidR="00841F0F"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Name</w:t>
            </w:r>
          </w:p>
        </w:tc>
        <w:tc>
          <w:tcPr>
            <w:tcW w:w="4344"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Aerosol Number Size Distribution</w:t>
            </w:r>
          </w:p>
        </w:tc>
      </w:tr>
      <w:tr w:rsidR="00841F0F"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Definition</w:t>
            </w:r>
          </w:p>
        </w:tc>
        <w:tc>
          <w:tcPr>
            <w:tcW w:w="434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The particle number size distribution (PNSD) describes the number of particles in multiple specified size ranges. </w:t>
            </w:r>
          </w:p>
        </w:tc>
      </w:tr>
      <w:tr w:rsidR="00841F0F"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Unit</w:t>
            </w:r>
          </w:p>
        </w:tc>
        <w:tc>
          <w:tcPr>
            <w:tcW w:w="434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dimensionless</w:t>
            </w:r>
          </w:p>
        </w:tc>
      </w:tr>
      <w:tr w:rsidR="00841F0F"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Note</w:t>
            </w:r>
          </w:p>
        </w:tc>
        <w:tc>
          <w:tcPr>
            <w:tcW w:w="4344"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rFonts w:ascii="Times New Roman" w:hAnsi="Times New Roman" w:cs="Times New Roman"/>
                <w:color w:val="222222"/>
                <w:sz w:val="24"/>
                <w:szCs w:val="24"/>
              </w:rPr>
            </w:pPr>
            <w:r>
              <w:rPr>
                <w:color w:val="222222"/>
                <w:sz w:val="16"/>
                <w:szCs w:val="16"/>
                <w:bdr w:val="none" w:sz="0" w:space="0" w:color="auto" w:frame="1"/>
              </w:rPr>
              <w:t>The PNSD can provide information about formation processes such as new particle formation, aerosol transport as well as aerosol types. PNSD can be directly measured in-situ or retrieved under some assumptions from AOD-related measurements or light extinction vertical profile measurements. </w:t>
            </w:r>
          </w:p>
          <w:p w:rsidR="00841F0F" w:rsidRDefault="00841F0F">
            <w:pPr>
              <w:rPr>
                <w:color w:val="222222"/>
              </w:rPr>
            </w:pPr>
            <w:r>
              <w:rPr>
                <w:color w:val="222222"/>
                <w:sz w:val="16"/>
                <w:szCs w:val="16"/>
                <w:bdr w:val="none" w:sz="0" w:space="0" w:color="auto" w:frame="1"/>
              </w:rPr>
              <w:t> </w:t>
            </w:r>
          </w:p>
          <w:p w:rsidR="00841F0F" w:rsidRDefault="00841F0F">
            <w:pPr>
              <w:rPr>
                <w:color w:val="222222"/>
              </w:rPr>
            </w:pPr>
            <w:r>
              <w:rPr>
                <w:color w:val="222222"/>
                <w:sz w:val="16"/>
                <w:szCs w:val="16"/>
                <w:bdr w:val="none" w:sz="0" w:space="0" w:color="auto" w:frame="1"/>
              </w:rPr>
              <w:t>As proxy where aerosol number size distribution, the extinction (scattering) Angstrom exponent, defined as the dependence of ln(AOD) (or ln(</w:t>
            </w:r>
            <w:proofErr w:type="spellStart"/>
            <w:r>
              <w:rPr>
                <w:color w:val="222222"/>
                <w:sz w:val="16"/>
                <w:szCs w:val="16"/>
                <w:bdr w:val="none" w:sz="0" w:space="0" w:color="auto" w:frame="1"/>
              </w:rPr>
              <w:t>σsp</w:t>
            </w:r>
            <w:proofErr w:type="spellEnd"/>
            <w:r>
              <w:rPr>
                <w:color w:val="222222"/>
                <w:sz w:val="16"/>
                <w:szCs w:val="16"/>
                <w:bdr w:val="none" w:sz="0" w:space="0" w:color="auto" w:frame="1"/>
              </w:rPr>
              <w:t>)) on ln(λ) can be used as a qualitative indicator of aerosol particle size distribution. Values around 1 indicate a particle size distribution dominated by coarse mode aerosol such as typically associated with mineral dust and sea salt. Values of about 2 indicate particle size distributions dominated by the fine aerosol mode (usually associated with anthropogenic sources and biomass burning). </w:t>
            </w:r>
          </w:p>
          <w:p w:rsidR="00841F0F" w:rsidRDefault="00841F0F">
            <w:pPr>
              <w:rPr>
                <w:color w:val="222222"/>
              </w:rPr>
            </w:pPr>
            <w:r>
              <w:rPr>
                <w:color w:val="222222"/>
                <w:sz w:val="16"/>
                <w:szCs w:val="16"/>
                <w:bdr w:val="none" w:sz="0" w:space="0" w:color="auto" w:frame="1"/>
              </w:rPr>
              <w:t xml:space="preserve">The total number of particles (i.e., condensation nuclei (CN)) is the integrative of PNSD </w:t>
            </w:r>
            <w:proofErr w:type="spellStart"/>
            <w:r>
              <w:rPr>
                <w:color w:val="222222"/>
                <w:sz w:val="16"/>
                <w:szCs w:val="16"/>
                <w:bdr w:val="none" w:sz="0" w:space="0" w:color="auto" w:frame="1"/>
              </w:rPr>
              <w:t>over all</w:t>
            </w:r>
            <w:proofErr w:type="spellEnd"/>
            <w:r>
              <w:rPr>
                <w:color w:val="222222"/>
                <w:sz w:val="16"/>
                <w:szCs w:val="16"/>
                <w:bdr w:val="none" w:sz="0" w:space="0" w:color="auto" w:frame="1"/>
              </w:rPr>
              <w:t xml:space="preserve"> size ranges. It can be used to derive PNSD under some assumption. </w:t>
            </w:r>
          </w:p>
          <w:p w:rsidR="00841F0F" w:rsidRDefault="00841F0F">
            <w:pPr>
              <w:rPr>
                <w:color w:val="222222"/>
              </w:rPr>
            </w:pPr>
            <w:r>
              <w:rPr>
                <w:color w:val="222222"/>
                <w:sz w:val="16"/>
                <w:szCs w:val="16"/>
                <w:bdr w:val="none" w:sz="0" w:space="0" w:color="auto" w:frame="1"/>
              </w:rPr>
              <w:t> </w:t>
            </w:r>
          </w:p>
          <w:p w:rsidR="00841F0F" w:rsidRDefault="00841F0F">
            <w:pPr>
              <w:rPr>
                <w:color w:val="222222"/>
              </w:rPr>
            </w:pPr>
            <w:r>
              <w:rPr>
                <w:color w:val="222222"/>
                <w:sz w:val="16"/>
                <w:szCs w:val="16"/>
                <w:bdr w:val="none" w:sz="0" w:space="0" w:color="auto" w:frame="1"/>
              </w:rPr>
              <w:t>Number of particles below 20 nm (in diameter) are highly variable due to the process of New Particle Formation and have little direct radiative impact.</w:t>
            </w:r>
          </w:p>
          <w:p w:rsidR="00841F0F" w:rsidRDefault="00841F0F">
            <w:pPr>
              <w:rPr>
                <w:color w:val="222222"/>
                <w:sz w:val="24"/>
                <w:szCs w:val="24"/>
              </w:rPr>
            </w:pPr>
            <w:r>
              <w:rPr>
                <w:color w:val="222222"/>
                <w:sz w:val="16"/>
                <w:szCs w:val="16"/>
                <w:bdr w:val="none" w:sz="0" w:space="0" w:color="auto" w:frame="1"/>
              </w:rPr>
              <w:t xml:space="preserve">Requirement for aerosol number size distribution ideally is provided for the full spectrum (15 nm- 15 </w:t>
            </w:r>
            <w:r>
              <w:rPr>
                <w:color w:val="222222"/>
                <w:sz w:val="16"/>
                <w:szCs w:val="16"/>
                <w:bdr w:val="none" w:sz="0" w:space="0" w:color="auto" w:frame="1"/>
              </w:rPr>
              <w:sym w:font="Symbol" w:char="F06D"/>
            </w:r>
            <w:r>
              <w:rPr>
                <w:color w:val="222222"/>
                <w:sz w:val="16"/>
                <w:szCs w:val="16"/>
                <w:bdr w:val="none" w:sz="0" w:space="0" w:color="auto" w:frame="1"/>
              </w:rPr>
              <w:t>m) (defined as goal). Very important climate application can be made with knowledge of PNSD into 2 size ranges (fine and coarse), defined as Threshold). Knowledge of PNSD into  4 size ranges (ultrafine, Aitken, Accumulation and coarse) is defined as breakthrough.</w:t>
            </w:r>
          </w:p>
        </w:tc>
      </w:tr>
      <w:tr w:rsidR="00841F0F"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jc w:val="center"/>
              <w:rPr>
                <w:color w:val="222222"/>
                <w:sz w:val="24"/>
                <w:szCs w:val="24"/>
              </w:rPr>
            </w:pPr>
            <w:r>
              <w:rPr>
                <w:b/>
                <w:bCs/>
                <w:color w:val="FFFFFF"/>
                <w:sz w:val="16"/>
                <w:szCs w:val="16"/>
                <w:bdr w:val="none" w:sz="0" w:space="0" w:color="auto" w:frame="1"/>
              </w:rPr>
              <w:t>Requirements</w:t>
            </w:r>
          </w:p>
        </w:tc>
      </w:tr>
      <w:tr w:rsidR="00841F0F"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jc w:val="center"/>
              <w:rPr>
                <w:color w:val="222222"/>
                <w:sz w:val="24"/>
                <w:szCs w:val="24"/>
              </w:rPr>
            </w:pPr>
            <w:r>
              <w:rPr>
                <w:b/>
                <w:bCs/>
                <w:color w:val="FFFFFF"/>
                <w:sz w:val="16"/>
                <w:szCs w:val="16"/>
                <w:bdr w:val="none" w:sz="0" w:space="0" w:color="auto" w:frame="1"/>
              </w:rPr>
              <w:t>Item needed</w:t>
            </w:r>
          </w:p>
        </w:tc>
        <w:tc>
          <w:tcPr>
            <w:tcW w:w="57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center"/>
              <w:rPr>
                <w:color w:val="222222"/>
                <w:sz w:val="24"/>
                <w:szCs w:val="24"/>
              </w:rPr>
            </w:pPr>
            <w:r>
              <w:rPr>
                <w:b/>
                <w:bCs/>
                <w:color w:val="222222"/>
                <w:sz w:val="16"/>
                <w:szCs w:val="16"/>
                <w:bdr w:val="none" w:sz="0" w:space="0" w:color="auto" w:frame="1"/>
              </w:rPr>
              <w:t>Unit</w:t>
            </w:r>
          </w:p>
        </w:tc>
        <w:tc>
          <w:tcPr>
            <w:tcW w:w="60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center"/>
              <w:rPr>
                <w:color w:val="222222"/>
                <w:sz w:val="24"/>
                <w:szCs w:val="24"/>
              </w:rPr>
            </w:pPr>
            <w:r>
              <w:rPr>
                <w:b/>
                <w:bCs/>
                <w:color w:val="222222"/>
                <w:sz w:val="16"/>
                <w:szCs w:val="16"/>
                <w:bdr w:val="none" w:sz="0" w:space="0" w:color="auto" w:frame="1"/>
              </w:rPr>
              <w:t>Metric</w:t>
            </w:r>
          </w:p>
        </w:tc>
        <w:tc>
          <w:tcPr>
            <w:tcW w:w="20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center"/>
              <w:rPr>
                <w:color w:val="222222"/>
                <w:sz w:val="24"/>
                <w:szCs w:val="24"/>
              </w:rPr>
            </w:pPr>
            <w:r>
              <w:rPr>
                <w:rFonts w:ascii="Calibri" w:hAnsi="Calibri"/>
                <w:b/>
                <w:bCs/>
                <w:color w:val="1155CC"/>
                <w:sz w:val="16"/>
                <w:szCs w:val="16"/>
                <w:bdr w:val="none" w:sz="0" w:space="0" w:color="auto" w:frame="1"/>
              </w:rPr>
              <w:t>[1]</w:t>
            </w:r>
          </w:p>
        </w:tc>
        <w:tc>
          <w:tcPr>
            <w:tcW w:w="459"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center"/>
              <w:rPr>
                <w:color w:val="222222"/>
                <w:sz w:val="24"/>
                <w:szCs w:val="24"/>
              </w:rPr>
            </w:pPr>
            <w:r>
              <w:rPr>
                <w:b/>
                <w:bCs/>
                <w:color w:val="222222"/>
                <w:sz w:val="16"/>
                <w:szCs w:val="16"/>
                <w:bdr w:val="none" w:sz="0" w:space="0" w:color="auto" w:frame="1"/>
              </w:rPr>
              <w:t>Value</w:t>
            </w:r>
          </w:p>
        </w:tc>
        <w:tc>
          <w:tcPr>
            <w:tcW w:w="249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center"/>
              <w:rPr>
                <w:color w:val="222222"/>
                <w:sz w:val="24"/>
                <w:szCs w:val="24"/>
              </w:rPr>
            </w:pPr>
            <w:r>
              <w:rPr>
                <w:b/>
                <w:bCs/>
                <w:color w:val="222222"/>
                <w:sz w:val="16"/>
                <w:szCs w:val="16"/>
                <w:bdr w:val="none" w:sz="0" w:space="0" w:color="auto" w:frame="1"/>
              </w:rPr>
              <w:t>Derivation and References and Standards</w:t>
            </w:r>
          </w:p>
        </w:tc>
      </w:tr>
      <w:tr w:rsidR="00841F0F"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Horizontal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jc w:val="center"/>
              <w:rPr>
                <w:color w:val="222222"/>
                <w:sz w:val="24"/>
                <w:szCs w:val="24"/>
              </w:rPr>
            </w:pPr>
            <w:r>
              <w:rPr>
                <w:color w:val="222222"/>
                <w:sz w:val="16"/>
                <w:szCs w:val="16"/>
                <w:bdr w:val="none" w:sz="0" w:space="0" w:color="auto" w:frame="1"/>
              </w:rPr>
              <w:t>km</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50</w:t>
            </w:r>
          </w:p>
        </w:tc>
        <w:tc>
          <w:tcPr>
            <w:tcW w:w="249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xml:space="preserve"> Horizontal definition based on Anderson et al., 2003, Sun et al., 2019 and </w:t>
            </w:r>
            <w:proofErr w:type="spellStart"/>
            <w:r>
              <w:rPr>
                <w:color w:val="222222"/>
                <w:sz w:val="16"/>
                <w:szCs w:val="16"/>
                <w:bdr w:val="none" w:sz="0" w:space="0" w:color="auto" w:frame="1"/>
              </w:rPr>
              <w:t>Laj</w:t>
            </w:r>
            <w:proofErr w:type="spellEnd"/>
            <w:r>
              <w:rPr>
                <w:color w:val="222222"/>
                <w:sz w:val="16"/>
                <w:szCs w:val="16"/>
                <w:bdr w:val="none" w:sz="0" w:space="0" w:color="auto" w:frame="1"/>
              </w:rPr>
              <w:t xml:space="preserve"> et al., submitted</w:t>
            </w: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100</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500</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Vertical Resolution</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center"/>
              <w:rPr>
                <w:color w:val="222222"/>
                <w:sz w:val="24"/>
                <w:szCs w:val="24"/>
              </w:rPr>
            </w:pPr>
            <w:r>
              <w:rPr>
                <w:color w:val="222222"/>
                <w:sz w:val="16"/>
                <w:szCs w:val="16"/>
                <w:bdr w:val="none" w:sz="0" w:space="0" w:color="auto" w:frame="1"/>
              </w:rPr>
              <w:t>km</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1</w:t>
            </w:r>
          </w:p>
        </w:tc>
        <w:tc>
          <w:tcPr>
            <w:tcW w:w="249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Information on both single point AND integrated column are valuable as a threshold. More precise information can be obtained by using a profile at 5km resolution (breakthrough) or 1 km (Goal).</w:t>
            </w: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5</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Column integrated or single point</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Temporal Resolution</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jc w:val="center"/>
              <w:rPr>
                <w:color w:val="222222"/>
                <w:sz w:val="24"/>
                <w:szCs w:val="24"/>
              </w:rPr>
            </w:pPr>
            <w:r>
              <w:rPr>
                <w:color w:val="222222"/>
                <w:sz w:val="16"/>
                <w:szCs w:val="16"/>
                <w:bdr w:val="none" w:sz="0" w:space="0" w:color="auto" w:frame="1"/>
              </w:rPr>
              <w:t>day</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jc w:val="both"/>
              <w:rPr>
                <w:color w:val="222222"/>
                <w:sz w:val="24"/>
                <w:szCs w:val="24"/>
              </w:rPr>
            </w:pPr>
            <w:r>
              <w:rPr>
                <w:color w:val="222222"/>
                <w:sz w:val="16"/>
                <w:szCs w:val="16"/>
                <w:bdr w:val="none" w:sz="0" w:space="0" w:color="auto" w:frame="1"/>
              </w:rPr>
              <w:t>All averages assumed to be representative</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0.04</w:t>
            </w:r>
          </w:p>
        </w:tc>
        <w:tc>
          <w:tcPr>
            <w:tcW w:w="249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1</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30</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Timeliness</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center"/>
              <w:rPr>
                <w:color w:val="222222"/>
                <w:sz w:val="24"/>
                <w:szCs w:val="24"/>
              </w:rPr>
            </w:pPr>
            <w:r>
              <w:rPr>
                <w:color w:val="222222"/>
                <w:sz w:val="16"/>
                <w:szCs w:val="16"/>
                <w:bdr w:val="none" w:sz="0" w:space="0" w:color="auto" w:frame="1"/>
              </w:rPr>
              <w:t>day</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center"/>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0.04</w:t>
            </w:r>
          </w:p>
        </w:tc>
        <w:tc>
          <w:tcPr>
            <w:tcW w:w="24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2</w:t>
            </w:r>
          </w:p>
        </w:tc>
        <w:tc>
          <w:tcPr>
            <w:tcW w:w="249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365</w:t>
            </w:r>
          </w:p>
        </w:tc>
        <w:tc>
          <w:tcPr>
            <w:tcW w:w="249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r>
      <w:tr w:rsidR="00841F0F"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 xml:space="preserve">Required </w:t>
            </w:r>
            <w:r>
              <w:rPr>
                <w:b/>
                <w:bCs/>
                <w:color w:val="FFFFFF"/>
                <w:sz w:val="16"/>
                <w:szCs w:val="16"/>
                <w:bdr w:val="none" w:sz="0" w:space="0" w:color="auto" w:frame="1"/>
              </w:rPr>
              <w:lastRenderedPageBreak/>
              <w:t>Measurement Uncertainty</w:t>
            </w:r>
          </w:p>
        </w:tc>
        <w:tc>
          <w:tcPr>
            <w:tcW w:w="579"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lastRenderedPageBreak/>
              <w:t>%</w:t>
            </w:r>
          </w:p>
        </w:tc>
        <w:tc>
          <w:tcPr>
            <w:tcW w:w="607"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jc w:val="both"/>
              <w:rPr>
                <w:rFonts w:ascii="Times New Roman" w:hAnsi="Times New Roman" w:cs="Times New Roman"/>
                <w:color w:val="222222"/>
                <w:sz w:val="24"/>
                <w:szCs w:val="24"/>
              </w:rPr>
            </w:pPr>
            <w:r>
              <w:rPr>
                <w:color w:val="222222"/>
                <w:sz w:val="16"/>
                <w:szCs w:val="16"/>
                <w:bdr w:val="none" w:sz="0" w:space="0" w:color="auto" w:frame="1"/>
              </w:rPr>
              <w:t> </w:t>
            </w:r>
          </w:p>
          <w:p w:rsidR="00841F0F" w:rsidRDefault="00841F0F">
            <w:pPr>
              <w:jc w:val="both"/>
              <w:rPr>
                <w:color w:val="222222"/>
                <w:sz w:val="24"/>
                <w:szCs w:val="24"/>
              </w:rPr>
            </w:pPr>
            <w:r>
              <w:rPr>
                <w:color w:val="222222"/>
                <w:sz w:val="16"/>
                <w:szCs w:val="16"/>
                <w:bdr w:val="none" w:sz="0" w:space="0" w:color="auto" w:frame="1"/>
              </w:rPr>
              <w:lastRenderedPageBreak/>
              <w:t> </w:t>
            </w: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lastRenderedPageBreak/>
              <w:t>G</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5</w:t>
            </w:r>
          </w:p>
        </w:tc>
        <w:tc>
          <w:tcPr>
            <w:tcW w:w="249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10</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jc w:val="cente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20</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Stability</w:t>
            </w:r>
          </w:p>
        </w:tc>
        <w:tc>
          <w:tcPr>
            <w:tcW w:w="579"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center"/>
              <w:rPr>
                <w:color w:val="222222"/>
                <w:sz w:val="24"/>
                <w:szCs w:val="24"/>
              </w:rPr>
            </w:pPr>
            <w:r>
              <w:rPr>
                <w:color w:val="000000"/>
                <w:sz w:val="16"/>
                <w:szCs w:val="16"/>
                <w:bdr w:val="none" w:sz="0" w:space="0" w:color="auto" w:frame="1"/>
              </w:rPr>
              <w:t>% /decade</w:t>
            </w:r>
          </w:p>
        </w:tc>
        <w:tc>
          <w:tcPr>
            <w:tcW w:w="607"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jc w:val="both"/>
              <w:rPr>
                <w:color w:val="222222"/>
                <w:sz w:val="24"/>
                <w:szCs w:val="24"/>
              </w:rPr>
            </w:pPr>
            <w:r>
              <w:rPr>
                <w:color w:val="222222"/>
                <w:sz w:val="16"/>
                <w:szCs w:val="16"/>
                <w:bdr w:val="none" w:sz="0" w:space="0" w:color="auto" w:frame="1"/>
              </w:rPr>
              <w:t> </w:t>
            </w: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G</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1</w:t>
            </w:r>
          </w:p>
        </w:tc>
        <w:tc>
          <w:tcPr>
            <w:tcW w:w="249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B</w:t>
            </w:r>
          </w:p>
        </w:tc>
        <w:tc>
          <w:tcPr>
            <w:tcW w:w="45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2</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vMerge/>
            <w:tcBorders>
              <w:top w:val="single" w:sz="8" w:space="0" w:color="FFFFFF"/>
              <w:left w:val="single" w:sz="8" w:space="0" w:color="FFFFFF"/>
              <w:bottom w:val="nil"/>
              <w:right w:val="single" w:sz="24" w:space="0" w:color="FFFFFF"/>
            </w:tcBorders>
            <w:shd w:val="clear" w:color="auto" w:fill="FFFFFF"/>
            <w:vAlign w:val="center"/>
            <w:hideMark/>
          </w:tcPr>
          <w:p w:rsidR="00841F0F" w:rsidRDefault="00841F0F">
            <w:pPr>
              <w:rPr>
                <w:color w:val="222222"/>
                <w:sz w:val="24"/>
                <w:szCs w:val="24"/>
              </w:rPr>
            </w:pPr>
          </w:p>
        </w:tc>
        <w:tc>
          <w:tcPr>
            <w:tcW w:w="579"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607"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c>
          <w:tcPr>
            <w:tcW w:w="20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T</w:t>
            </w:r>
          </w:p>
        </w:tc>
        <w:tc>
          <w:tcPr>
            <w:tcW w:w="45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5</w:t>
            </w:r>
          </w:p>
        </w:tc>
        <w:tc>
          <w:tcPr>
            <w:tcW w:w="2493" w:type="pct"/>
            <w:vMerge/>
            <w:tcBorders>
              <w:top w:val="nil"/>
              <w:left w:val="nil"/>
              <w:bottom w:val="single" w:sz="8" w:space="0" w:color="FFFFFF"/>
              <w:right w:val="single" w:sz="8" w:space="0" w:color="FFFFFF"/>
            </w:tcBorders>
            <w:shd w:val="clear" w:color="auto" w:fill="FFFFFF"/>
            <w:vAlign w:val="center"/>
            <w:hideMark/>
          </w:tcPr>
          <w:p w:rsidR="00841F0F" w:rsidRDefault="00841F0F">
            <w:pPr>
              <w:rPr>
                <w:color w:val="222222"/>
                <w:sz w:val="24"/>
                <w:szCs w:val="24"/>
              </w:rPr>
            </w:pPr>
          </w:p>
        </w:tc>
      </w:tr>
      <w:tr w:rsidR="00841F0F"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Standards and References</w:t>
            </w:r>
          </w:p>
        </w:tc>
        <w:tc>
          <w:tcPr>
            <w:tcW w:w="4344"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rFonts w:ascii="Times New Roman" w:hAnsi="Times New Roman" w:cs="Times New Roman"/>
                <w:color w:val="222222"/>
                <w:sz w:val="24"/>
                <w:szCs w:val="24"/>
              </w:rPr>
            </w:pPr>
            <w:proofErr w:type="spellStart"/>
            <w:r>
              <w:rPr>
                <w:color w:val="222222"/>
                <w:sz w:val="16"/>
                <w:szCs w:val="16"/>
                <w:bdr w:val="none" w:sz="0" w:space="0" w:color="auto" w:frame="1"/>
              </w:rPr>
              <w:t>Laj</w:t>
            </w:r>
            <w:proofErr w:type="spellEnd"/>
            <w:r>
              <w:rPr>
                <w:color w:val="222222"/>
                <w:sz w:val="16"/>
                <w:szCs w:val="16"/>
                <w:bdr w:val="none" w:sz="0" w:space="0" w:color="auto" w:frame="1"/>
              </w:rPr>
              <w:t xml:space="preserve"> et al., A global analysis of climate-relevant aerosol properties retrieved from the network of GAW near-surface observatories, submitted to AMT</w:t>
            </w:r>
          </w:p>
          <w:p w:rsidR="00841F0F" w:rsidRDefault="00841F0F">
            <w:pPr>
              <w:rPr>
                <w:color w:val="222222"/>
              </w:rPr>
            </w:pPr>
            <w:r>
              <w:rPr>
                <w:color w:val="222222"/>
                <w:sz w:val="16"/>
                <w:szCs w:val="16"/>
                <w:bdr w:val="none" w:sz="0" w:space="0" w:color="auto" w:frame="1"/>
              </w:rPr>
              <w:t xml:space="preserve">Anderson, T. L., R. J. </w:t>
            </w:r>
            <w:proofErr w:type="spellStart"/>
            <w:r>
              <w:rPr>
                <w:color w:val="222222"/>
                <w:sz w:val="16"/>
                <w:szCs w:val="16"/>
                <w:bdr w:val="none" w:sz="0" w:space="0" w:color="auto" w:frame="1"/>
              </w:rPr>
              <w:t>Charlson</w:t>
            </w:r>
            <w:proofErr w:type="spellEnd"/>
            <w:r>
              <w:rPr>
                <w:color w:val="222222"/>
                <w:sz w:val="16"/>
                <w:szCs w:val="16"/>
                <w:bdr w:val="none" w:sz="0" w:space="0" w:color="auto" w:frame="1"/>
              </w:rPr>
              <w:t xml:space="preserve">, D. M. Winker, J. A. </w:t>
            </w:r>
            <w:proofErr w:type="spellStart"/>
            <w:r>
              <w:rPr>
                <w:color w:val="222222"/>
                <w:sz w:val="16"/>
                <w:szCs w:val="16"/>
                <w:bdr w:val="none" w:sz="0" w:space="0" w:color="auto" w:frame="1"/>
              </w:rPr>
              <w:t>Ogren</w:t>
            </w:r>
            <w:proofErr w:type="spellEnd"/>
            <w:r>
              <w:rPr>
                <w:color w:val="222222"/>
                <w:sz w:val="16"/>
                <w:szCs w:val="16"/>
                <w:bdr w:val="none" w:sz="0" w:space="0" w:color="auto" w:frame="1"/>
              </w:rPr>
              <w:t xml:space="preserve">, and K. </w:t>
            </w:r>
            <w:proofErr w:type="spellStart"/>
            <w:r>
              <w:rPr>
                <w:color w:val="222222"/>
                <w:sz w:val="16"/>
                <w:szCs w:val="16"/>
                <w:bdr w:val="none" w:sz="0" w:space="0" w:color="auto" w:frame="1"/>
              </w:rPr>
              <w:t>Holmén</w:t>
            </w:r>
            <w:proofErr w:type="spellEnd"/>
            <w:r>
              <w:rPr>
                <w:color w:val="222222"/>
                <w:sz w:val="16"/>
                <w:szCs w:val="16"/>
                <w:bdr w:val="none" w:sz="0" w:space="0" w:color="auto" w:frame="1"/>
              </w:rPr>
              <w:t>, Mesoscale variations of tropospheric aerosols, J. Atmos. Sci., 60, 119– 136, 2003.</w:t>
            </w:r>
          </w:p>
          <w:p w:rsidR="00841F0F" w:rsidRDefault="00841F0F">
            <w:pPr>
              <w:rPr>
                <w:color w:val="222222"/>
              </w:rPr>
            </w:pPr>
            <w:r>
              <w:rPr>
                <w:color w:val="222222"/>
                <w:sz w:val="16"/>
                <w:szCs w:val="16"/>
                <w:bdr w:val="none" w:sz="0" w:space="0" w:color="auto" w:frame="1"/>
              </w:rPr>
              <w:t xml:space="preserve">Sun, J., W. </w:t>
            </w:r>
            <w:proofErr w:type="spellStart"/>
            <w:r>
              <w:rPr>
                <w:color w:val="222222"/>
                <w:sz w:val="16"/>
                <w:szCs w:val="16"/>
                <w:bdr w:val="none" w:sz="0" w:space="0" w:color="auto" w:frame="1"/>
              </w:rPr>
              <w:t>Birmili</w:t>
            </w:r>
            <w:proofErr w:type="spellEnd"/>
            <w:r>
              <w:rPr>
                <w:color w:val="222222"/>
                <w:sz w:val="16"/>
                <w:szCs w:val="16"/>
                <w:bdr w:val="none" w:sz="0" w:space="0" w:color="auto" w:frame="1"/>
              </w:rPr>
              <w:t xml:space="preserve">, M. Hermann, T. </w:t>
            </w:r>
            <w:proofErr w:type="spellStart"/>
            <w:r>
              <w:rPr>
                <w:color w:val="222222"/>
                <w:sz w:val="16"/>
                <w:szCs w:val="16"/>
                <w:bdr w:val="none" w:sz="0" w:space="0" w:color="auto" w:frame="1"/>
              </w:rPr>
              <w:t>Tuch</w:t>
            </w:r>
            <w:proofErr w:type="spellEnd"/>
            <w:r>
              <w:rPr>
                <w:color w:val="222222"/>
                <w:sz w:val="16"/>
                <w:szCs w:val="16"/>
                <w:bdr w:val="none" w:sz="0" w:space="0" w:color="auto" w:frame="1"/>
              </w:rPr>
              <w:t xml:space="preserve">, K. </w:t>
            </w:r>
            <w:proofErr w:type="spellStart"/>
            <w:r>
              <w:rPr>
                <w:color w:val="222222"/>
                <w:sz w:val="16"/>
                <w:szCs w:val="16"/>
                <w:bdr w:val="none" w:sz="0" w:space="0" w:color="auto" w:frame="1"/>
              </w:rPr>
              <w:t>Weinhold</w:t>
            </w:r>
            <w:proofErr w:type="spellEnd"/>
            <w:r>
              <w:rPr>
                <w:color w:val="222222"/>
                <w:sz w:val="16"/>
                <w:szCs w:val="16"/>
                <w:bdr w:val="none" w:sz="0" w:space="0" w:color="auto" w:frame="1"/>
              </w:rPr>
              <w:t xml:space="preserve">, G. Spindler, A. </w:t>
            </w:r>
            <w:proofErr w:type="spellStart"/>
            <w:r>
              <w:rPr>
                <w:color w:val="222222"/>
                <w:sz w:val="16"/>
                <w:szCs w:val="16"/>
                <w:bdr w:val="none" w:sz="0" w:space="0" w:color="auto" w:frame="1"/>
              </w:rPr>
              <w:t>Schladitz</w:t>
            </w:r>
            <w:proofErr w:type="spellEnd"/>
            <w:r>
              <w:rPr>
                <w:color w:val="222222"/>
                <w:sz w:val="16"/>
                <w:szCs w:val="16"/>
                <w:bdr w:val="none" w:sz="0" w:space="0" w:color="auto" w:frame="1"/>
              </w:rPr>
              <w:t xml:space="preserve">, S. Bastian, G. </w:t>
            </w:r>
            <w:proofErr w:type="spellStart"/>
            <w:r>
              <w:rPr>
                <w:color w:val="222222"/>
                <w:sz w:val="16"/>
                <w:szCs w:val="16"/>
                <w:bdr w:val="none" w:sz="0" w:space="0" w:color="auto" w:frame="1"/>
              </w:rPr>
              <w:t>Löschau</w:t>
            </w:r>
            <w:proofErr w:type="spellEnd"/>
            <w:r>
              <w:rPr>
                <w:color w:val="222222"/>
                <w:sz w:val="16"/>
                <w:szCs w:val="16"/>
                <w:bdr w:val="none" w:sz="0" w:space="0" w:color="auto" w:frame="1"/>
              </w:rPr>
              <w:t xml:space="preserve">, J. </w:t>
            </w:r>
            <w:proofErr w:type="spellStart"/>
            <w:r>
              <w:rPr>
                <w:color w:val="222222"/>
                <w:sz w:val="16"/>
                <w:szCs w:val="16"/>
                <w:bdr w:val="none" w:sz="0" w:space="0" w:color="auto" w:frame="1"/>
              </w:rPr>
              <w:t>Cyrys</w:t>
            </w:r>
            <w:proofErr w:type="spellEnd"/>
            <w:r>
              <w:rPr>
                <w:color w:val="222222"/>
                <w:sz w:val="16"/>
                <w:szCs w:val="16"/>
                <w:bdr w:val="none" w:sz="0" w:space="0" w:color="auto" w:frame="1"/>
              </w:rPr>
              <w:t xml:space="preserve">, J. </w:t>
            </w:r>
            <w:proofErr w:type="spellStart"/>
            <w:r>
              <w:rPr>
                <w:color w:val="222222"/>
                <w:sz w:val="16"/>
                <w:szCs w:val="16"/>
                <w:bdr w:val="none" w:sz="0" w:space="0" w:color="auto" w:frame="1"/>
              </w:rPr>
              <w:t>Gu</w:t>
            </w:r>
            <w:proofErr w:type="spellEnd"/>
            <w:r>
              <w:rPr>
                <w:color w:val="222222"/>
                <w:sz w:val="16"/>
                <w:szCs w:val="16"/>
                <w:bdr w:val="none" w:sz="0" w:space="0" w:color="auto" w:frame="1"/>
              </w:rPr>
              <w:t xml:space="preserve">, H. </w:t>
            </w:r>
            <w:proofErr w:type="spellStart"/>
            <w:r>
              <w:rPr>
                <w:color w:val="222222"/>
                <w:sz w:val="16"/>
                <w:szCs w:val="16"/>
                <w:bdr w:val="none" w:sz="0" w:space="0" w:color="auto" w:frame="1"/>
              </w:rPr>
              <w:t>Flentje</w:t>
            </w:r>
            <w:proofErr w:type="spellEnd"/>
            <w:r>
              <w:rPr>
                <w:color w:val="222222"/>
                <w:sz w:val="16"/>
                <w:szCs w:val="16"/>
                <w:bdr w:val="none" w:sz="0" w:space="0" w:color="auto" w:frame="1"/>
              </w:rPr>
              <w:t xml:space="preserve">, B. </w:t>
            </w:r>
            <w:proofErr w:type="spellStart"/>
            <w:r>
              <w:rPr>
                <w:color w:val="222222"/>
                <w:sz w:val="16"/>
                <w:szCs w:val="16"/>
                <w:bdr w:val="none" w:sz="0" w:space="0" w:color="auto" w:frame="1"/>
              </w:rPr>
              <w:t>Briel</w:t>
            </w:r>
            <w:proofErr w:type="spellEnd"/>
            <w:r>
              <w:rPr>
                <w:color w:val="222222"/>
                <w:sz w:val="16"/>
                <w:szCs w:val="16"/>
                <w:bdr w:val="none" w:sz="0" w:space="0" w:color="auto" w:frame="1"/>
              </w:rPr>
              <w:t xml:space="preserve">, C. </w:t>
            </w:r>
            <w:proofErr w:type="spellStart"/>
            <w:r>
              <w:rPr>
                <w:color w:val="222222"/>
                <w:sz w:val="16"/>
                <w:szCs w:val="16"/>
                <w:bdr w:val="none" w:sz="0" w:space="0" w:color="auto" w:frame="1"/>
              </w:rPr>
              <w:t>Asbach</w:t>
            </w:r>
            <w:proofErr w:type="spellEnd"/>
            <w:r>
              <w:rPr>
                <w:color w:val="222222"/>
                <w:sz w:val="16"/>
                <w:szCs w:val="16"/>
                <w:bdr w:val="none" w:sz="0" w:space="0" w:color="auto" w:frame="1"/>
              </w:rPr>
              <w:t xml:space="preserve">, H. Kaminski, L. </w:t>
            </w:r>
            <w:proofErr w:type="spellStart"/>
            <w:r>
              <w:rPr>
                <w:color w:val="222222"/>
                <w:sz w:val="16"/>
                <w:szCs w:val="16"/>
                <w:bdr w:val="none" w:sz="0" w:space="0" w:color="auto" w:frame="1"/>
              </w:rPr>
              <w:t>Ries</w:t>
            </w:r>
            <w:proofErr w:type="spellEnd"/>
            <w:r>
              <w:rPr>
                <w:color w:val="222222"/>
                <w:sz w:val="16"/>
                <w:szCs w:val="16"/>
                <w:bdr w:val="none" w:sz="0" w:space="0" w:color="auto" w:frame="1"/>
              </w:rPr>
              <w:t xml:space="preserve">, R. </w:t>
            </w:r>
            <w:proofErr w:type="spellStart"/>
            <w:r>
              <w:rPr>
                <w:color w:val="222222"/>
                <w:sz w:val="16"/>
                <w:szCs w:val="16"/>
                <w:bdr w:val="none" w:sz="0" w:space="0" w:color="auto" w:frame="1"/>
              </w:rPr>
              <w:t>Sohmer</w:t>
            </w:r>
            <w:proofErr w:type="spellEnd"/>
            <w:r>
              <w:rPr>
                <w:color w:val="222222"/>
                <w:sz w:val="16"/>
                <w:szCs w:val="16"/>
                <w:bdr w:val="none" w:sz="0" w:space="0" w:color="auto" w:frame="1"/>
              </w:rPr>
              <w:t xml:space="preserve">, H. </w:t>
            </w:r>
            <w:proofErr w:type="spellStart"/>
            <w:r>
              <w:rPr>
                <w:color w:val="222222"/>
                <w:sz w:val="16"/>
                <w:szCs w:val="16"/>
                <w:bdr w:val="none" w:sz="0" w:space="0" w:color="auto" w:frame="1"/>
              </w:rPr>
              <w:t>Gerwig</w:t>
            </w:r>
            <w:proofErr w:type="spellEnd"/>
            <w:r>
              <w:rPr>
                <w:color w:val="222222"/>
                <w:sz w:val="16"/>
                <w:szCs w:val="16"/>
                <w:bdr w:val="none" w:sz="0" w:space="0" w:color="auto" w:frame="1"/>
              </w:rPr>
              <w:t xml:space="preserve">, K. </w:t>
            </w:r>
            <w:proofErr w:type="spellStart"/>
            <w:r>
              <w:rPr>
                <w:color w:val="222222"/>
                <w:sz w:val="16"/>
                <w:szCs w:val="16"/>
                <w:bdr w:val="none" w:sz="0" w:space="0" w:color="auto" w:frame="1"/>
              </w:rPr>
              <w:t>Wirtz</w:t>
            </w:r>
            <w:proofErr w:type="spellEnd"/>
            <w:r>
              <w:rPr>
                <w:color w:val="222222"/>
                <w:sz w:val="16"/>
                <w:szCs w:val="16"/>
                <w:bdr w:val="none" w:sz="0" w:space="0" w:color="auto" w:frame="1"/>
              </w:rPr>
              <w:t xml:space="preserve">, F. </w:t>
            </w:r>
            <w:proofErr w:type="spellStart"/>
            <w:r>
              <w:rPr>
                <w:color w:val="222222"/>
                <w:sz w:val="16"/>
                <w:szCs w:val="16"/>
                <w:bdr w:val="none" w:sz="0" w:space="0" w:color="auto" w:frame="1"/>
              </w:rPr>
              <w:t>Meinhardt</w:t>
            </w:r>
            <w:proofErr w:type="spellEnd"/>
            <w:r>
              <w:rPr>
                <w:color w:val="222222"/>
                <w:sz w:val="16"/>
                <w:szCs w:val="16"/>
                <w:bdr w:val="none" w:sz="0" w:space="0" w:color="auto" w:frame="1"/>
              </w:rPr>
              <w:t xml:space="preserve">, A. Schwerin, O. Bath, N. Ma, A. </w:t>
            </w:r>
            <w:proofErr w:type="spellStart"/>
            <w:r>
              <w:rPr>
                <w:color w:val="222222"/>
                <w:sz w:val="16"/>
                <w:szCs w:val="16"/>
                <w:bdr w:val="none" w:sz="0" w:space="0" w:color="auto" w:frame="1"/>
              </w:rPr>
              <w:t>Wiedensohler</w:t>
            </w:r>
            <w:proofErr w:type="spellEnd"/>
            <w:r>
              <w:rPr>
                <w:color w:val="222222"/>
                <w:sz w:val="16"/>
                <w:szCs w:val="16"/>
                <w:bdr w:val="none" w:sz="0" w:space="0" w:color="auto" w:frame="1"/>
              </w:rPr>
              <w:t>, Variability of black carbon mass concentrations, sub-micrometer particle number concentrations and size distributions: results of the German Ultrafine Aerosol Network ranging from city street to High Alpine locations, Atmospheric Environment, Volume 202, 2019, Pages 256-268, ISSN 1352-2310, </w:t>
            </w:r>
            <w:hyperlink r:id="rId31" w:tgtFrame="_blank" w:history="1">
              <w:r>
                <w:rPr>
                  <w:rStyle w:val="Hyperlink"/>
                  <w:color w:val="6611CC"/>
                  <w:sz w:val="16"/>
                  <w:szCs w:val="16"/>
                  <w:bdr w:val="none" w:sz="0" w:space="0" w:color="auto" w:frame="1"/>
                </w:rPr>
                <w:t>https://doi.org/10.1016/j.atmosenv.2018.12.029</w:t>
              </w:r>
            </w:hyperlink>
            <w:r>
              <w:rPr>
                <w:color w:val="222222"/>
                <w:sz w:val="16"/>
                <w:szCs w:val="16"/>
                <w:bdr w:val="none" w:sz="0" w:space="0" w:color="auto" w:frame="1"/>
              </w:rPr>
              <w:t>.</w:t>
            </w:r>
          </w:p>
          <w:p w:rsidR="00841F0F" w:rsidRDefault="00841F0F">
            <w:pPr>
              <w:rPr>
                <w:color w:val="222222"/>
                <w:sz w:val="24"/>
                <w:szCs w:val="24"/>
              </w:rPr>
            </w:pPr>
            <w:proofErr w:type="spellStart"/>
            <w:r>
              <w:rPr>
                <w:color w:val="222222"/>
                <w:sz w:val="16"/>
                <w:szCs w:val="16"/>
                <w:bdr w:val="none" w:sz="0" w:space="0" w:color="auto" w:frame="1"/>
              </w:rPr>
              <w:t>Wiedensohler</w:t>
            </w:r>
            <w:proofErr w:type="spellEnd"/>
            <w:r>
              <w:rPr>
                <w:color w:val="222222"/>
                <w:sz w:val="16"/>
                <w:szCs w:val="16"/>
                <w:bdr w:val="none" w:sz="0" w:space="0" w:color="auto" w:frame="1"/>
              </w:rPr>
              <w:t xml:space="preserve">, A., </w:t>
            </w:r>
            <w:proofErr w:type="spellStart"/>
            <w:r>
              <w:rPr>
                <w:color w:val="222222"/>
                <w:sz w:val="16"/>
                <w:szCs w:val="16"/>
                <w:bdr w:val="none" w:sz="0" w:space="0" w:color="auto" w:frame="1"/>
              </w:rPr>
              <w:t>Birmili</w:t>
            </w:r>
            <w:proofErr w:type="spellEnd"/>
            <w:r>
              <w:rPr>
                <w:color w:val="222222"/>
                <w:sz w:val="16"/>
                <w:szCs w:val="16"/>
                <w:bdr w:val="none" w:sz="0" w:space="0" w:color="auto" w:frame="1"/>
              </w:rPr>
              <w:t xml:space="preserve">, W., Nowak, A., Sonntag, A., </w:t>
            </w:r>
            <w:proofErr w:type="spellStart"/>
            <w:r>
              <w:rPr>
                <w:color w:val="222222"/>
                <w:sz w:val="16"/>
                <w:szCs w:val="16"/>
                <w:bdr w:val="none" w:sz="0" w:space="0" w:color="auto" w:frame="1"/>
              </w:rPr>
              <w:t>Weinhold</w:t>
            </w:r>
            <w:proofErr w:type="spellEnd"/>
            <w:r>
              <w:rPr>
                <w:color w:val="222222"/>
                <w:sz w:val="16"/>
                <w:szCs w:val="16"/>
                <w:bdr w:val="none" w:sz="0" w:space="0" w:color="auto" w:frame="1"/>
              </w:rPr>
              <w:t xml:space="preserve">, K., Merkel, M., </w:t>
            </w:r>
            <w:proofErr w:type="spellStart"/>
            <w:r>
              <w:rPr>
                <w:color w:val="222222"/>
                <w:sz w:val="16"/>
                <w:szCs w:val="16"/>
                <w:bdr w:val="none" w:sz="0" w:space="0" w:color="auto" w:frame="1"/>
              </w:rPr>
              <w:t>Wehner</w:t>
            </w:r>
            <w:proofErr w:type="spellEnd"/>
            <w:r>
              <w:rPr>
                <w:color w:val="222222"/>
                <w:sz w:val="16"/>
                <w:szCs w:val="16"/>
                <w:bdr w:val="none" w:sz="0" w:space="0" w:color="auto" w:frame="1"/>
              </w:rPr>
              <w:t xml:space="preserve">, B., </w:t>
            </w:r>
            <w:proofErr w:type="spellStart"/>
            <w:r>
              <w:rPr>
                <w:color w:val="222222"/>
                <w:sz w:val="16"/>
                <w:szCs w:val="16"/>
                <w:bdr w:val="none" w:sz="0" w:space="0" w:color="auto" w:frame="1"/>
              </w:rPr>
              <w:t>Tuch</w:t>
            </w:r>
            <w:proofErr w:type="spellEnd"/>
            <w:r>
              <w:rPr>
                <w:color w:val="222222"/>
                <w:sz w:val="16"/>
                <w:szCs w:val="16"/>
                <w:bdr w:val="none" w:sz="0" w:space="0" w:color="auto" w:frame="1"/>
              </w:rPr>
              <w:t xml:space="preserve">, T., Pfeifer, S., </w:t>
            </w:r>
            <w:proofErr w:type="spellStart"/>
            <w:r>
              <w:rPr>
                <w:color w:val="222222"/>
                <w:sz w:val="16"/>
                <w:szCs w:val="16"/>
                <w:bdr w:val="none" w:sz="0" w:space="0" w:color="auto" w:frame="1"/>
              </w:rPr>
              <w:t>Fiebig</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Fjäraa</w:t>
            </w:r>
            <w:proofErr w:type="spellEnd"/>
            <w:r>
              <w:rPr>
                <w:color w:val="222222"/>
                <w:sz w:val="16"/>
                <w:szCs w:val="16"/>
                <w:bdr w:val="none" w:sz="0" w:space="0" w:color="auto" w:frame="1"/>
              </w:rPr>
              <w:t xml:space="preserve">, A. M., </w:t>
            </w:r>
            <w:proofErr w:type="spellStart"/>
            <w:r>
              <w:rPr>
                <w:color w:val="222222"/>
                <w:sz w:val="16"/>
                <w:szCs w:val="16"/>
                <w:bdr w:val="none" w:sz="0" w:space="0" w:color="auto" w:frame="1"/>
              </w:rPr>
              <w:t>Asmi</w:t>
            </w:r>
            <w:proofErr w:type="spellEnd"/>
            <w:r>
              <w:rPr>
                <w:color w:val="222222"/>
                <w:sz w:val="16"/>
                <w:szCs w:val="16"/>
                <w:bdr w:val="none" w:sz="0" w:space="0" w:color="auto" w:frame="1"/>
              </w:rPr>
              <w:t xml:space="preserve">, E., </w:t>
            </w:r>
            <w:proofErr w:type="spellStart"/>
            <w:r>
              <w:rPr>
                <w:color w:val="222222"/>
                <w:sz w:val="16"/>
                <w:szCs w:val="16"/>
                <w:bdr w:val="none" w:sz="0" w:space="0" w:color="auto" w:frame="1"/>
              </w:rPr>
              <w:t>Sellegri</w:t>
            </w:r>
            <w:proofErr w:type="spellEnd"/>
            <w:r>
              <w:rPr>
                <w:color w:val="222222"/>
                <w:sz w:val="16"/>
                <w:szCs w:val="16"/>
                <w:bdr w:val="none" w:sz="0" w:space="0" w:color="auto" w:frame="1"/>
              </w:rPr>
              <w:t xml:space="preserve">, K., </w:t>
            </w:r>
            <w:proofErr w:type="spellStart"/>
            <w:r>
              <w:rPr>
                <w:color w:val="222222"/>
                <w:sz w:val="16"/>
                <w:szCs w:val="16"/>
                <w:bdr w:val="none" w:sz="0" w:space="0" w:color="auto" w:frame="1"/>
              </w:rPr>
              <w:t>Depuy</w:t>
            </w:r>
            <w:proofErr w:type="spellEnd"/>
            <w:r>
              <w:rPr>
                <w:color w:val="222222"/>
                <w:sz w:val="16"/>
                <w:szCs w:val="16"/>
                <w:bdr w:val="none" w:sz="0" w:space="0" w:color="auto" w:frame="1"/>
              </w:rPr>
              <w:t xml:space="preserve">, R., </w:t>
            </w:r>
            <w:proofErr w:type="spellStart"/>
            <w:r>
              <w:rPr>
                <w:color w:val="222222"/>
                <w:sz w:val="16"/>
                <w:szCs w:val="16"/>
                <w:bdr w:val="none" w:sz="0" w:space="0" w:color="auto" w:frame="1"/>
              </w:rPr>
              <w:t>Venzac</w:t>
            </w:r>
            <w:proofErr w:type="spellEnd"/>
            <w:r>
              <w:rPr>
                <w:color w:val="222222"/>
                <w:sz w:val="16"/>
                <w:szCs w:val="16"/>
                <w:bdr w:val="none" w:sz="0" w:space="0" w:color="auto" w:frame="1"/>
              </w:rPr>
              <w:t xml:space="preserve">, H., Villani, P., </w:t>
            </w:r>
            <w:proofErr w:type="spellStart"/>
            <w:r>
              <w:rPr>
                <w:color w:val="222222"/>
                <w:sz w:val="16"/>
                <w:szCs w:val="16"/>
                <w:bdr w:val="none" w:sz="0" w:space="0" w:color="auto" w:frame="1"/>
              </w:rPr>
              <w:t>Laj</w:t>
            </w:r>
            <w:proofErr w:type="spellEnd"/>
            <w:r>
              <w:rPr>
                <w:color w:val="222222"/>
                <w:sz w:val="16"/>
                <w:szCs w:val="16"/>
                <w:bdr w:val="none" w:sz="0" w:space="0" w:color="auto" w:frame="1"/>
              </w:rPr>
              <w:t xml:space="preserve">, P., Aalto, P., </w:t>
            </w:r>
            <w:proofErr w:type="spellStart"/>
            <w:r>
              <w:rPr>
                <w:color w:val="222222"/>
                <w:sz w:val="16"/>
                <w:szCs w:val="16"/>
                <w:bdr w:val="none" w:sz="0" w:space="0" w:color="auto" w:frame="1"/>
              </w:rPr>
              <w:t>Ogren</w:t>
            </w:r>
            <w:proofErr w:type="spellEnd"/>
            <w:r>
              <w:rPr>
                <w:color w:val="222222"/>
                <w:sz w:val="16"/>
                <w:szCs w:val="16"/>
                <w:bdr w:val="none" w:sz="0" w:space="0" w:color="auto" w:frame="1"/>
              </w:rPr>
              <w:t xml:space="preserve">, J. A., </w:t>
            </w:r>
            <w:proofErr w:type="spellStart"/>
            <w:r>
              <w:rPr>
                <w:color w:val="222222"/>
                <w:sz w:val="16"/>
                <w:szCs w:val="16"/>
                <w:bdr w:val="none" w:sz="0" w:space="0" w:color="auto" w:frame="1"/>
              </w:rPr>
              <w:t>Swietlicki</w:t>
            </w:r>
            <w:proofErr w:type="spellEnd"/>
            <w:r>
              <w:rPr>
                <w:color w:val="222222"/>
                <w:sz w:val="16"/>
                <w:szCs w:val="16"/>
                <w:bdr w:val="none" w:sz="0" w:space="0" w:color="auto" w:frame="1"/>
              </w:rPr>
              <w:t xml:space="preserve">, E., Williams, P., </w:t>
            </w:r>
            <w:proofErr w:type="spellStart"/>
            <w:r>
              <w:rPr>
                <w:color w:val="222222"/>
                <w:sz w:val="16"/>
                <w:szCs w:val="16"/>
                <w:bdr w:val="none" w:sz="0" w:space="0" w:color="auto" w:frame="1"/>
              </w:rPr>
              <w:t>Roldin</w:t>
            </w:r>
            <w:proofErr w:type="spellEnd"/>
            <w:r>
              <w:rPr>
                <w:color w:val="222222"/>
                <w:sz w:val="16"/>
                <w:szCs w:val="16"/>
                <w:bdr w:val="none" w:sz="0" w:space="0" w:color="auto" w:frame="1"/>
              </w:rPr>
              <w:t xml:space="preserve">, P., Quincey, P., </w:t>
            </w:r>
            <w:proofErr w:type="spellStart"/>
            <w:r>
              <w:rPr>
                <w:color w:val="222222"/>
                <w:sz w:val="16"/>
                <w:szCs w:val="16"/>
                <w:bdr w:val="none" w:sz="0" w:space="0" w:color="auto" w:frame="1"/>
              </w:rPr>
              <w:t>Hüglin</w:t>
            </w:r>
            <w:proofErr w:type="spellEnd"/>
            <w:r>
              <w:rPr>
                <w:color w:val="222222"/>
                <w:sz w:val="16"/>
                <w:szCs w:val="16"/>
                <w:bdr w:val="none" w:sz="0" w:space="0" w:color="auto" w:frame="1"/>
              </w:rPr>
              <w:t xml:space="preserve">, C., </w:t>
            </w:r>
            <w:proofErr w:type="spellStart"/>
            <w:r>
              <w:rPr>
                <w:color w:val="222222"/>
                <w:sz w:val="16"/>
                <w:szCs w:val="16"/>
                <w:bdr w:val="none" w:sz="0" w:space="0" w:color="auto" w:frame="1"/>
              </w:rPr>
              <w:t>Fierz-Schmidhauser</w:t>
            </w:r>
            <w:proofErr w:type="spellEnd"/>
            <w:r>
              <w:rPr>
                <w:color w:val="222222"/>
                <w:sz w:val="16"/>
                <w:szCs w:val="16"/>
                <w:bdr w:val="none" w:sz="0" w:space="0" w:color="auto" w:frame="1"/>
              </w:rPr>
              <w:t xml:space="preserve">, R., </w:t>
            </w:r>
            <w:proofErr w:type="spellStart"/>
            <w:r>
              <w:rPr>
                <w:color w:val="222222"/>
                <w:sz w:val="16"/>
                <w:szCs w:val="16"/>
                <w:bdr w:val="none" w:sz="0" w:space="0" w:color="auto" w:frame="1"/>
              </w:rPr>
              <w:t>Gysel</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Weingartner</w:t>
            </w:r>
            <w:proofErr w:type="spellEnd"/>
            <w:r>
              <w:rPr>
                <w:color w:val="222222"/>
                <w:sz w:val="16"/>
                <w:szCs w:val="16"/>
                <w:bdr w:val="none" w:sz="0" w:space="0" w:color="auto" w:frame="1"/>
              </w:rPr>
              <w:t xml:space="preserve">, E., </w:t>
            </w:r>
            <w:proofErr w:type="spellStart"/>
            <w:r>
              <w:rPr>
                <w:color w:val="222222"/>
                <w:sz w:val="16"/>
                <w:szCs w:val="16"/>
                <w:bdr w:val="none" w:sz="0" w:space="0" w:color="auto" w:frame="1"/>
              </w:rPr>
              <w:t>Riccobono</w:t>
            </w:r>
            <w:proofErr w:type="spellEnd"/>
            <w:r>
              <w:rPr>
                <w:color w:val="222222"/>
                <w:sz w:val="16"/>
                <w:szCs w:val="16"/>
                <w:bdr w:val="none" w:sz="0" w:space="0" w:color="auto" w:frame="1"/>
              </w:rPr>
              <w:t xml:space="preserve">, F., Santos, S., </w:t>
            </w:r>
            <w:proofErr w:type="spellStart"/>
            <w:r>
              <w:rPr>
                <w:color w:val="222222"/>
                <w:sz w:val="16"/>
                <w:szCs w:val="16"/>
                <w:bdr w:val="none" w:sz="0" w:space="0" w:color="auto" w:frame="1"/>
              </w:rPr>
              <w:t>Grüning</w:t>
            </w:r>
            <w:proofErr w:type="spellEnd"/>
            <w:r>
              <w:rPr>
                <w:color w:val="222222"/>
                <w:sz w:val="16"/>
                <w:szCs w:val="16"/>
                <w:bdr w:val="none" w:sz="0" w:space="0" w:color="auto" w:frame="1"/>
              </w:rPr>
              <w:t xml:space="preserve">, C., </w:t>
            </w:r>
            <w:proofErr w:type="spellStart"/>
            <w:r>
              <w:rPr>
                <w:color w:val="222222"/>
                <w:sz w:val="16"/>
                <w:szCs w:val="16"/>
                <w:bdr w:val="none" w:sz="0" w:space="0" w:color="auto" w:frame="1"/>
              </w:rPr>
              <w:t>Faloon</w:t>
            </w:r>
            <w:proofErr w:type="spellEnd"/>
            <w:r>
              <w:rPr>
                <w:color w:val="222222"/>
                <w:sz w:val="16"/>
                <w:szCs w:val="16"/>
                <w:bdr w:val="none" w:sz="0" w:space="0" w:color="auto" w:frame="1"/>
              </w:rPr>
              <w:t xml:space="preserve">, K., Beddows, D., Harrison, R., Monahan, C., Jennings, S. G., O'Dowd, C. D., Marinoni, A., Horn, H.-G., Keck, L., Jiang, J., </w:t>
            </w:r>
            <w:proofErr w:type="spellStart"/>
            <w:r>
              <w:rPr>
                <w:color w:val="222222"/>
                <w:sz w:val="16"/>
                <w:szCs w:val="16"/>
                <w:bdr w:val="none" w:sz="0" w:space="0" w:color="auto" w:frame="1"/>
              </w:rPr>
              <w:t>Scheckman</w:t>
            </w:r>
            <w:proofErr w:type="spellEnd"/>
            <w:r>
              <w:rPr>
                <w:color w:val="222222"/>
                <w:sz w:val="16"/>
                <w:szCs w:val="16"/>
                <w:bdr w:val="none" w:sz="0" w:space="0" w:color="auto" w:frame="1"/>
              </w:rPr>
              <w:t xml:space="preserve">, J., </w:t>
            </w:r>
            <w:proofErr w:type="spellStart"/>
            <w:r>
              <w:rPr>
                <w:color w:val="222222"/>
                <w:sz w:val="16"/>
                <w:szCs w:val="16"/>
                <w:bdr w:val="none" w:sz="0" w:space="0" w:color="auto" w:frame="1"/>
              </w:rPr>
              <w:t>McMurry</w:t>
            </w:r>
            <w:proofErr w:type="spellEnd"/>
            <w:r>
              <w:rPr>
                <w:color w:val="222222"/>
                <w:sz w:val="16"/>
                <w:szCs w:val="16"/>
                <w:bdr w:val="none" w:sz="0" w:space="0" w:color="auto" w:frame="1"/>
              </w:rPr>
              <w:t xml:space="preserve">, P. H., Deng, Z., Zhao, C. S., </w:t>
            </w:r>
            <w:proofErr w:type="spellStart"/>
            <w:r>
              <w:rPr>
                <w:color w:val="222222"/>
                <w:sz w:val="16"/>
                <w:szCs w:val="16"/>
                <w:bdr w:val="none" w:sz="0" w:space="0" w:color="auto" w:frame="1"/>
              </w:rPr>
              <w:t>Moerman</w:t>
            </w:r>
            <w:proofErr w:type="spellEnd"/>
            <w:r>
              <w:rPr>
                <w:color w:val="222222"/>
                <w:sz w:val="16"/>
                <w:szCs w:val="16"/>
                <w:bdr w:val="none" w:sz="0" w:space="0" w:color="auto" w:frame="1"/>
              </w:rPr>
              <w:t xml:space="preserve">, M., </w:t>
            </w:r>
            <w:proofErr w:type="spellStart"/>
            <w:r>
              <w:rPr>
                <w:color w:val="222222"/>
                <w:sz w:val="16"/>
                <w:szCs w:val="16"/>
                <w:bdr w:val="none" w:sz="0" w:space="0" w:color="auto" w:frame="1"/>
              </w:rPr>
              <w:t>Henzing</w:t>
            </w:r>
            <w:proofErr w:type="spellEnd"/>
            <w:r>
              <w:rPr>
                <w:color w:val="222222"/>
                <w:sz w:val="16"/>
                <w:szCs w:val="16"/>
                <w:bdr w:val="none" w:sz="0" w:space="0" w:color="auto" w:frame="1"/>
              </w:rPr>
              <w:t xml:space="preserve">, B., de </w:t>
            </w:r>
            <w:proofErr w:type="spellStart"/>
            <w:r>
              <w:rPr>
                <w:color w:val="222222"/>
                <w:sz w:val="16"/>
                <w:szCs w:val="16"/>
                <w:bdr w:val="none" w:sz="0" w:space="0" w:color="auto" w:frame="1"/>
              </w:rPr>
              <w:t>Leeuw</w:t>
            </w:r>
            <w:proofErr w:type="spellEnd"/>
            <w:r>
              <w:rPr>
                <w:color w:val="222222"/>
                <w:sz w:val="16"/>
                <w:szCs w:val="16"/>
                <w:bdr w:val="none" w:sz="0" w:space="0" w:color="auto" w:frame="1"/>
              </w:rPr>
              <w:t xml:space="preserve">, G., </w:t>
            </w:r>
            <w:proofErr w:type="spellStart"/>
            <w:r>
              <w:rPr>
                <w:color w:val="222222"/>
                <w:sz w:val="16"/>
                <w:szCs w:val="16"/>
                <w:bdr w:val="none" w:sz="0" w:space="0" w:color="auto" w:frame="1"/>
              </w:rPr>
              <w:t>Löschau</w:t>
            </w:r>
            <w:proofErr w:type="spellEnd"/>
            <w:r>
              <w:rPr>
                <w:color w:val="222222"/>
                <w:sz w:val="16"/>
                <w:szCs w:val="16"/>
                <w:bdr w:val="none" w:sz="0" w:space="0" w:color="auto" w:frame="1"/>
              </w:rPr>
              <w:t>, G., and Bastian, S.: Mobility particle size spectrometers: harmonization of technical standards and data structure to facilitate high quality long-term observations of atmospheric particle number size distributions, Atmos. Meas. Tech., 5, 657–685, </w:t>
            </w:r>
            <w:hyperlink r:id="rId32" w:tgtFrame="_blank" w:history="1">
              <w:r>
                <w:rPr>
                  <w:rStyle w:val="Hyperlink"/>
                  <w:color w:val="6611CC"/>
                  <w:sz w:val="16"/>
                  <w:szCs w:val="16"/>
                  <w:bdr w:val="none" w:sz="0" w:space="0" w:color="auto" w:frame="1"/>
                </w:rPr>
                <w:t>https://doi.org/10.5194/amt-5-657-2012</w:t>
              </w:r>
            </w:hyperlink>
            <w:r>
              <w:rPr>
                <w:color w:val="222222"/>
                <w:sz w:val="16"/>
                <w:szCs w:val="16"/>
                <w:bdr w:val="none" w:sz="0" w:space="0" w:color="auto" w:frame="1"/>
              </w:rPr>
              <w:t>, 2012.</w:t>
            </w:r>
          </w:p>
        </w:tc>
      </w:tr>
      <w:tr w:rsidR="00841F0F"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jc w:val="center"/>
              <w:rPr>
                <w:color w:val="222222"/>
                <w:sz w:val="24"/>
                <w:szCs w:val="24"/>
              </w:rPr>
            </w:pPr>
            <w:r>
              <w:rPr>
                <w:b/>
                <w:bCs/>
                <w:color w:val="FFFFFF"/>
                <w:sz w:val="16"/>
                <w:szCs w:val="16"/>
                <w:bdr w:val="none" w:sz="0" w:space="0" w:color="auto" w:frame="1"/>
              </w:rPr>
              <w:t>Adaptation and Extremes</w:t>
            </w:r>
          </w:p>
        </w:tc>
      </w:tr>
      <w:tr w:rsidR="00841F0F"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 </w:t>
            </w:r>
          </w:p>
        </w:tc>
        <w:tc>
          <w:tcPr>
            <w:tcW w:w="579"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jc w:val="center"/>
              <w:rPr>
                <w:color w:val="222222"/>
                <w:sz w:val="24"/>
                <w:szCs w:val="24"/>
              </w:rPr>
            </w:pPr>
            <w:r>
              <w:rPr>
                <w:color w:val="222222"/>
                <w:sz w:val="16"/>
                <w:szCs w:val="16"/>
                <w:bdr w:val="none" w:sz="0" w:space="0" w:color="auto" w:frame="1"/>
              </w:rPr>
              <w:t>Relevant? (Yes/No)</w:t>
            </w:r>
          </w:p>
        </w:tc>
        <w:tc>
          <w:tcPr>
            <w:tcW w:w="607"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58"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jc w:val="center"/>
              <w:rPr>
                <w:color w:val="222222"/>
                <w:sz w:val="24"/>
                <w:szCs w:val="24"/>
              </w:rPr>
            </w:pPr>
            <w:r>
              <w:rPr>
                <w:color w:val="222222"/>
                <w:sz w:val="16"/>
                <w:szCs w:val="16"/>
                <w:bdr w:val="none" w:sz="0" w:space="0" w:color="auto" w:frame="1"/>
              </w:rPr>
              <w:t>Explanation</w:t>
            </w:r>
          </w:p>
        </w:tc>
      </w:tr>
      <w:tr w:rsidR="00841F0F" w:rsidTr="00E87B06">
        <w:trPr>
          <w:jc w:val="center"/>
        </w:trPr>
        <w:tc>
          <w:tcPr>
            <w:tcW w:w="656"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9"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c>
          <w:tcPr>
            <w:tcW w:w="60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c>
          <w:tcPr>
            <w:tcW w:w="3158"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41F0F" w:rsidRDefault="00841F0F">
            <w:pPr>
              <w:rPr>
                <w:color w:val="222222"/>
                <w:sz w:val="24"/>
                <w:szCs w:val="24"/>
              </w:rPr>
            </w:pPr>
            <w:r>
              <w:rPr>
                <w:color w:val="FF0000"/>
                <w:sz w:val="16"/>
                <w:szCs w:val="16"/>
                <w:bdr w:val="none" w:sz="0" w:space="0" w:color="auto" w:frame="1"/>
              </w:rPr>
              <w:t>Reviewers are invited to suggest answers for these fields</w:t>
            </w:r>
          </w:p>
        </w:tc>
      </w:tr>
      <w:tr w:rsidR="00841F0F" w:rsidTr="00E87B06">
        <w:trPr>
          <w:trHeight w:val="266"/>
          <w:jc w:val="center"/>
        </w:trPr>
        <w:tc>
          <w:tcPr>
            <w:tcW w:w="656"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841F0F" w:rsidRDefault="00841F0F">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9"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c>
          <w:tcPr>
            <w:tcW w:w="60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222222"/>
                <w:sz w:val="16"/>
                <w:szCs w:val="16"/>
                <w:bdr w:val="none" w:sz="0" w:space="0" w:color="auto" w:frame="1"/>
              </w:rPr>
              <w:t> </w:t>
            </w:r>
          </w:p>
        </w:tc>
        <w:tc>
          <w:tcPr>
            <w:tcW w:w="3158"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41F0F" w:rsidRDefault="00841F0F">
            <w:pPr>
              <w:rPr>
                <w:color w:val="222222"/>
                <w:sz w:val="24"/>
                <w:szCs w:val="24"/>
              </w:rPr>
            </w:pPr>
            <w:r>
              <w:rPr>
                <w:color w:val="FF0000"/>
                <w:sz w:val="16"/>
                <w:szCs w:val="16"/>
                <w:bdr w:val="none" w:sz="0" w:space="0" w:color="auto" w:frame="1"/>
              </w:rPr>
              <w:t>Reviewers are invited to suggest answers for these fields</w:t>
            </w:r>
          </w:p>
        </w:tc>
      </w:tr>
    </w:tbl>
    <w:p w:rsidR="00841F0F" w:rsidRDefault="00841F0F" w:rsidP="00841F0F">
      <w:pPr>
        <w:shd w:val="clear" w:color="auto" w:fill="FFFFFF"/>
        <w:rPr>
          <w:rFonts w:ascii="Arial" w:hAnsi="Arial" w:cs="Arial"/>
          <w:color w:val="222222"/>
          <w:sz w:val="20"/>
          <w:szCs w:val="20"/>
        </w:rPr>
      </w:pPr>
      <w:r>
        <w:rPr>
          <w:rFonts w:ascii="Arial" w:hAnsi="Arial" w:cs="Arial"/>
          <w:color w:val="222222"/>
          <w:sz w:val="20"/>
          <w:szCs w:val="20"/>
        </w:rPr>
        <w:br w:type="textWrapping" w:clear="all"/>
      </w:r>
      <w:r w:rsidR="00E87B06">
        <w:rPr>
          <w:rFonts w:ascii="Arial" w:hAnsi="Arial" w:cs="Arial"/>
          <w:color w:val="222222"/>
          <w:sz w:val="20"/>
          <w:szCs w:val="20"/>
        </w:rPr>
        <w:pict>
          <v:rect id="_x0000_i1029" style="width:178.2pt;height:.75pt" o:hrpct="330" o:hrstd="t" o:hr="t" fillcolor="#a0a0a0" stroked="f"/>
        </w:pict>
      </w:r>
    </w:p>
    <w:p w:rsidR="00841F0F" w:rsidRPr="00841F0F" w:rsidRDefault="00841F0F" w:rsidP="00841F0F">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841F0F">
        <w:rPr>
          <w:rFonts w:ascii="Arial" w:hAnsi="Arial" w:cs="Arial"/>
          <w:color w:val="222222"/>
          <w:sz w:val="16"/>
          <w:szCs w:val="16"/>
          <w:bdr w:val="none" w:sz="0" w:space="0" w:color="auto" w:frame="1"/>
          <w:lang w:val="en-US"/>
        </w:rPr>
        <w:t>Goal (G); Breakthrough (B)</w:t>
      </w:r>
      <w:ins w:id="8" w:author="Unknown" w:date="2019-11-18T13:07:00Z">
        <w:r w:rsidRPr="00841F0F">
          <w:rPr>
            <w:rFonts w:ascii="Arial" w:hAnsi="Arial" w:cs="Arial"/>
            <w:color w:val="222222"/>
            <w:sz w:val="16"/>
            <w:szCs w:val="16"/>
            <w:bdr w:val="none" w:sz="0" w:space="0" w:color="auto" w:frame="1"/>
            <w:lang w:val="en-US"/>
          </w:rPr>
          <w:t> </w:t>
        </w:r>
      </w:ins>
      <w:r w:rsidRPr="00841F0F">
        <w:rPr>
          <w:rFonts w:ascii="Arial" w:hAnsi="Arial" w:cs="Arial"/>
          <w:color w:val="222222"/>
          <w:sz w:val="16"/>
          <w:szCs w:val="16"/>
          <w:bdr w:val="none" w:sz="0" w:space="0" w:color="auto" w:frame="1"/>
          <w:lang w:val="en-US"/>
        </w:rPr>
        <w:t>(not mandatory, more as one possible); Threshold (T), for definitions see </w:t>
      </w:r>
      <w:hyperlink r:id="rId33" w:tgtFrame="_blank" w:history="1">
        <w:r>
          <w:rPr>
            <w:rStyle w:val="Hyperlink"/>
            <w:rFonts w:ascii="Arial" w:hAnsi="Arial" w:cs="Arial"/>
            <w:color w:val="6611CC"/>
            <w:sz w:val="16"/>
            <w:szCs w:val="16"/>
            <w:bdr w:val="none" w:sz="0" w:space="0" w:color="auto" w:frame="1"/>
            <w:lang w:val="en-GB"/>
          </w:rPr>
          <w:t>Guidelines</w:t>
        </w:r>
      </w:hyperlink>
    </w:p>
    <w:p w:rsidR="00841F0F" w:rsidRPr="00841F0F" w:rsidRDefault="00841F0F" w:rsidP="00841F0F">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841F0F" w:rsidRPr="00841F0F" w:rsidRDefault="00841F0F" w:rsidP="00841F0F">
      <w:pPr>
        <w:pStyle w:val="NormalWeb"/>
        <w:shd w:val="clear" w:color="auto" w:fill="FFFFFF"/>
        <w:spacing w:before="0" w:beforeAutospacing="0" w:after="0" w:afterAutospacing="0"/>
        <w:rPr>
          <w:rFonts w:ascii="Arial" w:hAnsi="Arial" w:cs="Arial"/>
          <w:color w:val="222222"/>
          <w:sz w:val="20"/>
          <w:szCs w:val="20"/>
          <w:lang w:val="en-US"/>
        </w:rPr>
      </w:pPr>
      <w:bookmarkStart w:id="9" w:name="71b33686-f75d-439e-be31-fee17522d0b4@wmo"/>
      <w:r>
        <w:rPr>
          <w:rFonts w:ascii="Calibri" w:hAnsi="Calibri" w:cs="Arial"/>
          <w:color w:val="1155CC"/>
          <w:sz w:val="20"/>
          <w:szCs w:val="20"/>
          <w:bdr w:val="none" w:sz="0" w:space="0" w:color="auto" w:frame="1"/>
          <w:lang w:val="en-US"/>
        </w:rPr>
        <w:t>[3]</w:t>
      </w:r>
      <w:bookmarkEnd w:id="9"/>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41F0F" w:rsidRDefault="00841F0F" w:rsidP="00215C42">
      <w:pPr>
        <w:rPr>
          <w:sz w:val="20"/>
          <w:szCs w:val="20"/>
        </w:rPr>
      </w:pPr>
    </w:p>
    <w:p w:rsidR="00841F0F" w:rsidRDefault="00841F0F" w:rsidP="00841F0F">
      <w:pPr>
        <w:pStyle w:val="Heading3"/>
      </w:pPr>
      <w:r w:rsidRPr="009029F2">
        <w:t xml:space="preserve">Comment </w:t>
      </w:r>
      <w:r>
        <w:t>1</w:t>
      </w:r>
    </w:p>
    <w:tbl>
      <w:tblPr>
        <w:tblStyle w:val="TableGrid"/>
        <w:tblW w:w="5000" w:type="pct"/>
        <w:tblLook w:val="04A0" w:firstRow="1" w:lastRow="0" w:firstColumn="1" w:lastColumn="0" w:noHBand="0" w:noVBand="1"/>
      </w:tblPr>
      <w:tblGrid>
        <w:gridCol w:w="5378"/>
        <w:gridCol w:w="5638"/>
      </w:tblGrid>
      <w:tr w:rsidR="008F7682" w:rsidTr="0051264A">
        <w:trPr>
          <w:trHeight w:val="340"/>
        </w:trPr>
        <w:tc>
          <w:tcPr>
            <w:tcW w:w="2441" w:type="pct"/>
            <w:vAlign w:val="center"/>
          </w:tcPr>
          <w:p w:rsidR="008F7682" w:rsidRPr="00215C42" w:rsidRDefault="008F7682" w:rsidP="0051264A">
            <w:pPr>
              <w:rPr>
                <w:sz w:val="20"/>
                <w:szCs w:val="20"/>
              </w:rPr>
            </w:pPr>
            <w:r w:rsidRPr="009029F2">
              <w:rPr>
                <w:sz w:val="20"/>
                <w:szCs w:val="20"/>
              </w:rPr>
              <w:t>Author</w:t>
            </w:r>
            <w:r>
              <w:rPr>
                <w:sz w:val="20"/>
                <w:szCs w:val="20"/>
              </w:rPr>
              <w:t>: Werner Thomas</w:t>
            </w:r>
          </w:p>
        </w:tc>
        <w:tc>
          <w:tcPr>
            <w:tcW w:w="2559" w:type="pct"/>
            <w:vAlign w:val="center"/>
          </w:tcPr>
          <w:p w:rsidR="008F7682" w:rsidRPr="00E80C12" w:rsidRDefault="008F7682"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hyperlink r:id="rId34" w:history="1">
              <w:r w:rsidRPr="00E80C12">
                <w:rPr>
                  <w:rStyle w:val="Hyperlink"/>
                  <w:rFonts w:cs="Arial"/>
                  <w:bCs/>
                  <w:sz w:val="20"/>
                  <w:szCs w:val="20"/>
                  <w:shd w:val="clear" w:color="auto" w:fill="FFFFFF"/>
                </w:rPr>
                <w:t>Werner.Thomas@dwd.de</w:t>
              </w:r>
            </w:hyperlink>
            <w:r w:rsidRPr="00E80C12">
              <w:rPr>
                <w:rFonts w:cs="Arial"/>
                <w:bCs/>
                <w:color w:val="222222"/>
                <w:sz w:val="20"/>
                <w:szCs w:val="20"/>
                <w:shd w:val="clear" w:color="auto" w:fill="FFFFFF"/>
              </w:rPr>
              <w:t xml:space="preserve"> </w:t>
            </w:r>
          </w:p>
        </w:tc>
      </w:tr>
      <w:tr w:rsidR="00841F0F" w:rsidTr="0051264A">
        <w:tc>
          <w:tcPr>
            <w:tcW w:w="5000" w:type="pct"/>
            <w:gridSpan w:val="2"/>
          </w:tcPr>
          <w:p w:rsidR="00841F0F" w:rsidRPr="00841F0F" w:rsidRDefault="00841F0F" w:rsidP="00841F0F">
            <w:pPr>
              <w:rPr>
                <w:sz w:val="20"/>
                <w:szCs w:val="20"/>
              </w:rPr>
            </w:pPr>
            <w:r w:rsidRPr="00841F0F">
              <w:rPr>
                <w:sz w:val="20"/>
                <w:szCs w:val="20"/>
              </w:rPr>
              <w:t>The "goal timeliness" of 0.04 days seems to be rather low. One day should be acceptable. Maybe a copy/paste error from the temporal resolution above ?</w:t>
            </w:r>
          </w:p>
          <w:p w:rsidR="00841F0F" w:rsidRPr="00841F0F" w:rsidRDefault="00841F0F" w:rsidP="00841F0F">
            <w:pPr>
              <w:rPr>
                <w:sz w:val="20"/>
                <w:szCs w:val="20"/>
              </w:rPr>
            </w:pPr>
          </w:p>
          <w:p w:rsidR="00841F0F" w:rsidRPr="00841F0F" w:rsidRDefault="00841F0F" w:rsidP="00841F0F">
            <w:pPr>
              <w:rPr>
                <w:sz w:val="20"/>
                <w:szCs w:val="20"/>
              </w:rPr>
            </w:pPr>
            <w:r w:rsidRPr="00841F0F">
              <w:rPr>
                <w:sz w:val="20"/>
                <w:szCs w:val="20"/>
              </w:rPr>
              <w:t>Timeliness: A breakthrough value of 2 days and a threshold value of 365 days sounds unbalanced.</w:t>
            </w:r>
          </w:p>
          <w:p w:rsidR="00841F0F" w:rsidRPr="00841F0F" w:rsidRDefault="00841F0F" w:rsidP="00841F0F">
            <w:pPr>
              <w:rPr>
                <w:sz w:val="20"/>
                <w:szCs w:val="20"/>
              </w:rPr>
            </w:pPr>
          </w:p>
          <w:p w:rsidR="00841F0F" w:rsidRPr="009029F2" w:rsidRDefault="00841F0F" w:rsidP="00841F0F">
            <w:pPr>
              <w:rPr>
                <w:sz w:val="20"/>
                <w:szCs w:val="20"/>
              </w:rPr>
            </w:pPr>
            <w:r w:rsidRPr="00841F0F">
              <w:rPr>
                <w:sz w:val="20"/>
                <w:szCs w:val="20"/>
              </w:rPr>
              <w:t xml:space="preserve">Harald </w:t>
            </w:r>
            <w:proofErr w:type="spellStart"/>
            <w:r w:rsidRPr="00841F0F">
              <w:rPr>
                <w:sz w:val="20"/>
                <w:szCs w:val="20"/>
              </w:rPr>
              <w:t>Flentje</w:t>
            </w:r>
            <w:proofErr w:type="spellEnd"/>
            <w:r w:rsidRPr="00841F0F">
              <w:rPr>
                <w:sz w:val="20"/>
                <w:szCs w:val="20"/>
              </w:rPr>
              <w:t xml:space="preserve">, Ina </w:t>
            </w:r>
            <w:proofErr w:type="spellStart"/>
            <w:r w:rsidRPr="00841F0F">
              <w:rPr>
                <w:sz w:val="20"/>
                <w:szCs w:val="20"/>
              </w:rPr>
              <w:t>Mattis</w:t>
            </w:r>
            <w:proofErr w:type="spellEnd"/>
            <w:r w:rsidRPr="00841F0F">
              <w:rPr>
                <w:sz w:val="20"/>
                <w:szCs w:val="20"/>
              </w:rPr>
              <w:t>, Werner Thomas</w:t>
            </w:r>
          </w:p>
        </w:tc>
      </w:tr>
    </w:tbl>
    <w:p w:rsidR="008F7682" w:rsidRDefault="008F7682" w:rsidP="00215C42">
      <w:pPr>
        <w:rPr>
          <w:sz w:val="20"/>
          <w:szCs w:val="20"/>
        </w:rPr>
      </w:pPr>
    </w:p>
    <w:p w:rsidR="00E87B06" w:rsidRDefault="00E87B06" w:rsidP="00215C42">
      <w:pPr>
        <w:rPr>
          <w:sz w:val="20"/>
          <w:szCs w:val="20"/>
        </w:rPr>
      </w:pPr>
    </w:p>
    <w:p w:rsidR="00E87B06" w:rsidRDefault="00E87B06" w:rsidP="00215C42">
      <w:pPr>
        <w:rPr>
          <w:sz w:val="20"/>
          <w:szCs w:val="20"/>
        </w:rPr>
      </w:pPr>
    </w:p>
    <w:p w:rsidR="008F7682" w:rsidRDefault="008F7682" w:rsidP="008F7682">
      <w:pPr>
        <w:pStyle w:val="Heading2"/>
      </w:pPr>
      <w:r w:rsidRPr="00841F0F">
        <w:lastRenderedPageBreak/>
        <w:t xml:space="preserve">Aerosol </w:t>
      </w:r>
      <w:r w:rsidRPr="008F7682">
        <w:t>Single Scattering Albedo</w:t>
      </w:r>
    </w:p>
    <w:tbl>
      <w:tblPr>
        <w:tblW w:w="5000" w:type="pct"/>
        <w:jc w:val="center"/>
        <w:tblCellMar>
          <w:left w:w="0" w:type="dxa"/>
          <w:right w:w="0" w:type="dxa"/>
        </w:tblCellMar>
        <w:tblLook w:val="04A0" w:firstRow="1" w:lastRow="0" w:firstColumn="1" w:lastColumn="0" w:noHBand="0" w:noVBand="1"/>
      </w:tblPr>
      <w:tblGrid>
        <w:gridCol w:w="1436"/>
        <w:gridCol w:w="1267"/>
        <w:gridCol w:w="1329"/>
        <w:gridCol w:w="449"/>
        <w:gridCol w:w="1080"/>
        <w:gridCol w:w="5455"/>
      </w:tblGrid>
      <w:tr w:rsidR="008F7682" w:rsidTr="00E87B06">
        <w:trPr>
          <w:jc w:val="center"/>
        </w:trPr>
        <w:tc>
          <w:tcPr>
            <w:tcW w:w="65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Name</w:t>
            </w:r>
          </w:p>
        </w:tc>
        <w:tc>
          <w:tcPr>
            <w:tcW w:w="434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Aerosol Single Scattering Albedo</w:t>
            </w:r>
          </w:p>
        </w:tc>
      </w:tr>
      <w:tr w:rsidR="008F7682" w:rsidTr="00E87B06">
        <w:trPr>
          <w:jc w:val="center"/>
        </w:trPr>
        <w:tc>
          <w:tcPr>
            <w:tcW w:w="65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Definition</w:t>
            </w:r>
          </w:p>
        </w:tc>
        <w:tc>
          <w:tcPr>
            <w:tcW w:w="434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The Aerosol Single Scattering Albedo (ω</w:t>
            </w:r>
            <w:r>
              <w:rPr>
                <w:sz w:val="16"/>
                <w:szCs w:val="16"/>
                <w:bdr w:val="none" w:sz="0" w:space="0" w:color="auto" w:frame="1"/>
                <w:vertAlign w:val="subscript"/>
              </w:rPr>
              <w:t>0</w:t>
            </w:r>
            <w:r>
              <w:rPr>
                <w:sz w:val="16"/>
                <w:szCs w:val="16"/>
                <w:bdr w:val="none" w:sz="0" w:space="0" w:color="auto" w:frame="1"/>
              </w:rPr>
              <w:t xml:space="preserve"> or SSA) ratio of particle light scattering coefficient to the particle light extinction coefficient.  ω0 is defined as </w:t>
            </w:r>
            <w:proofErr w:type="spellStart"/>
            <w:r>
              <w:rPr>
                <w:sz w:val="16"/>
                <w:szCs w:val="16"/>
                <w:bdr w:val="none" w:sz="0" w:space="0" w:color="auto" w:frame="1"/>
              </w:rPr>
              <w:t>σsp</w:t>
            </w:r>
            <w:proofErr w:type="spellEnd"/>
            <w:r>
              <w:rPr>
                <w:sz w:val="16"/>
                <w:szCs w:val="16"/>
                <w:bdr w:val="none" w:sz="0" w:space="0" w:color="auto" w:frame="1"/>
              </w:rPr>
              <w:t>/</w:t>
            </w:r>
            <w:proofErr w:type="spellStart"/>
            <w:r>
              <w:rPr>
                <w:sz w:val="16"/>
                <w:szCs w:val="16"/>
                <w:bdr w:val="none" w:sz="0" w:space="0" w:color="auto" w:frame="1"/>
              </w:rPr>
              <w:t>σep</w:t>
            </w:r>
            <w:proofErr w:type="spellEnd"/>
            <w:r>
              <w:rPr>
                <w:sz w:val="16"/>
                <w:szCs w:val="16"/>
                <w:bdr w:val="none" w:sz="0" w:space="0" w:color="auto" w:frame="1"/>
              </w:rPr>
              <w:t xml:space="preserve">, or </w:t>
            </w:r>
            <w:proofErr w:type="spellStart"/>
            <w:r>
              <w:rPr>
                <w:sz w:val="16"/>
                <w:szCs w:val="16"/>
                <w:bdr w:val="none" w:sz="0" w:space="0" w:color="auto" w:frame="1"/>
              </w:rPr>
              <w:t>σsp</w:t>
            </w:r>
            <w:proofErr w:type="spellEnd"/>
            <w:r>
              <w:rPr>
                <w:sz w:val="16"/>
                <w:szCs w:val="16"/>
                <w:bdr w:val="none" w:sz="0" w:space="0" w:color="auto" w:frame="1"/>
              </w:rPr>
              <w:t>/(</w:t>
            </w:r>
            <w:proofErr w:type="spellStart"/>
            <w:r>
              <w:rPr>
                <w:sz w:val="16"/>
                <w:szCs w:val="16"/>
                <w:bdr w:val="none" w:sz="0" w:space="0" w:color="auto" w:frame="1"/>
              </w:rPr>
              <w:t>σsp</w:t>
            </w:r>
            <w:proofErr w:type="spellEnd"/>
            <w:r>
              <w:rPr>
                <w:sz w:val="16"/>
                <w:szCs w:val="16"/>
                <w:bdr w:val="none" w:sz="0" w:space="0" w:color="auto" w:frame="1"/>
              </w:rPr>
              <w:t xml:space="preserve">+ </w:t>
            </w:r>
            <w:proofErr w:type="spellStart"/>
            <w:r>
              <w:rPr>
                <w:sz w:val="16"/>
                <w:szCs w:val="16"/>
                <w:bdr w:val="none" w:sz="0" w:space="0" w:color="auto" w:frame="1"/>
              </w:rPr>
              <w:t>σap</w:t>
            </w:r>
            <w:proofErr w:type="spellEnd"/>
            <w:r>
              <w:rPr>
                <w:sz w:val="16"/>
                <w:szCs w:val="16"/>
                <w:bdr w:val="none" w:sz="0" w:space="0" w:color="auto" w:frame="1"/>
              </w:rPr>
              <w:t>) where (</w:t>
            </w:r>
            <w:proofErr w:type="spellStart"/>
            <w:r>
              <w:rPr>
                <w:sz w:val="16"/>
                <w:szCs w:val="16"/>
                <w:bdr w:val="none" w:sz="0" w:space="0" w:color="auto" w:frame="1"/>
              </w:rPr>
              <w:t>σep</w:t>
            </w:r>
            <w:proofErr w:type="spellEnd"/>
            <w:r>
              <w:rPr>
                <w:sz w:val="16"/>
                <w:szCs w:val="16"/>
                <w:bdr w:val="none" w:sz="0" w:space="0" w:color="auto" w:frame="1"/>
              </w:rPr>
              <w:t>), is the volumetric cross-section for light extinction and is commonly called the particle light extinction coefficient typically reported in units of Mm-1 (10-6 m-1). It is the sum of the particle light scattering (</w:t>
            </w:r>
            <w:proofErr w:type="spellStart"/>
            <w:r>
              <w:rPr>
                <w:sz w:val="16"/>
                <w:szCs w:val="16"/>
                <w:bdr w:val="none" w:sz="0" w:space="0" w:color="auto" w:frame="1"/>
              </w:rPr>
              <w:t>σsp</w:t>
            </w:r>
            <w:proofErr w:type="spellEnd"/>
            <w:r>
              <w:rPr>
                <w:sz w:val="16"/>
                <w:szCs w:val="16"/>
                <w:bdr w:val="none" w:sz="0" w:space="0" w:color="auto" w:frame="1"/>
              </w:rPr>
              <w:t>) and particle light absorption coefficients (</w:t>
            </w:r>
            <w:proofErr w:type="spellStart"/>
            <w:r>
              <w:rPr>
                <w:sz w:val="16"/>
                <w:szCs w:val="16"/>
                <w:bdr w:val="none" w:sz="0" w:space="0" w:color="auto" w:frame="1"/>
              </w:rPr>
              <w:t>σap</w:t>
            </w:r>
            <w:proofErr w:type="spellEnd"/>
            <w:r>
              <w:rPr>
                <w:sz w:val="16"/>
                <w:szCs w:val="16"/>
                <w:bdr w:val="none" w:sz="0" w:space="0" w:color="auto" w:frame="1"/>
              </w:rPr>
              <w:t xml:space="preserve">), </w:t>
            </w:r>
            <w:proofErr w:type="spellStart"/>
            <w:r>
              <w:rPr>
                <w:sz w:val="16"/>
                <w:szCs w:val="16"/>
                <w:bdr w:val="none" w:sz="0" w:space="0" w:color="auto" w:frame="1"/>
              </w:rPr>
              <w:t>σep</w:t>
            </w:r>
            <w:proofErr w:type="spellEnd"/>
            <w:r>
              <w:rPr>
                <w:sz w:val="16"/>
                <w:szCs w:val="16"/>
                <w:bdr w:val="none" w:sz="0" w:space="0" w:color="auto" w:frame="1"/>
              </w:rPr>
              <w:t xml:space="preserve"> = </w:t>
            </w:r>
            <w:proofErr w:type="spellStart"/>
            <w:r>
              <w:rPr>
                <w:sz w:val="16"/>
                <w:szCs w:val="16"/>
                <w:bdr w:val="none" w:sz="0" w:space="0" w:color="auto" w:frame="1"/>
              </w:rPr>
              <w:t>σsp</w:t>
            </w:r>
            <w:proofErr w:type="spellEnd"/>
            <w:r>
              <w:rPr>
                <w:sz w:val="16"/>
                <w:szCs w:val="16"/>
                <w:bdr w:val="none" w:sz="0" w:space="0" w:color="auto" w:frame="1"/>
              </w:rPr>
              <w:t xml:space="preserve"> + </w:t>
            </w:r>
            <w:proofErr w:type="spellStart"/>
            <w:r>
              <w:rPr>
                <w:sz w:val="16"/>
                <w:szCs w:val="16"/>
                <w:bdr w:val="none" w:sz="0" w:space="0" w:color="auto" w:frame="1"/>
              </w:rPr>
              <w:t>σap</w:t>
            </w:r>
            <w:proofErr w:type="spellEnd"/>
            <w:r>
              <w:rPr>
                <w:sz w:val="16"/>
                <w:szCs w:val="16"/>
                <w:bdr w:val="none" w:sz="0" w:space="0" w:color="auto" w:frame="1"/>
              </w:rPr>
              <w:t xml:space="preserve"> . All coefficients are spectrally dependent.</w:t>
            </w:r>
          </w:p>
        </w:tc>
      </w:tr>
      <w:tr w:rsidR="008F7682" w:rsidTr="00E87B06">
        <w:trPr>
          <w:jc w:val="center"/>
        </w:trPr>
        <w:tc>
          <w:tcPr>
            <w:tcW w:w="65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Unit</w:t>
            </w:r>
          </w:p>
        </w:tc>
        <w:tc>
          <w:tcPr>
            <w:tcW w:w="434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dimensionless</w:t>
            </w:r>
          </w:p>
        </w:tc>
      </w:tr>
      <w:tr w:rsidR="008F7682" w:rsidTr="00E87B06">
        <w:trPr>
          <w:jc w:val="center"/>
        </w:trPr>
        <w:tc>
          <w:tcPr>
            <w:tcW w:w="65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Note</w:t>
            </w:r>
          </w:p>
        </w:tc>
        <w:tc>
          <w:tcPr>
            <w:tcW w:w="434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r>
              <w:rPr>
                <w:sz w:val="16"/>
                <w:szCs w:val="16"/>
                <w:bdr w:val="none" w:sz="0" w:space="0" w:color="auto" w:frame="1"/>
              </w:rPr>
              <w:t> Purely scattering aerosol particles (e.g., ammonium sulfate) have values of 1, while very strong absorbing aerosol particles (e.g., black carbon) may have values of around 0.3 at 550nm.</w:t>
            </w:r>
          </w:p>
          <w:p w:rsidR="008F7682" w:rsidRDefault="008F7682">
            <w:r>
              <w:rPr>
                <w:sz w:val="16"/>
                <w:szCs w:val="16"/>
                <w:bdr w:val="none" w:sz="0" w:space="0" w:color="auto" w:frame="1"/>
              </w:rPr>
              <w:t xml:space="preserve">The absorption aerosol optical depth(AAOD) is fraction of AOD related to light absorption and is defined as AAOD= (1−ωo)×AOD where </w:t>
            </w:r>
            <w:proofErr w:type="spellStart"/>
            <w:r>
              <w:rPr>
                <w:sz w:val="16"/>
                <w:szCs w:val="16"/>
                <w:bdr w:val="none" w:sz="0" w:space="0" w:color="auto" w:frame="1"/>
              </w:rPr>
              <w:t>ωo</w:t>
            </w:r>
            <w:proofErr w:type="spellEnd"/>
            <w:r>
              <w:rPr>
                <w:sz w:val="16"/>
                <w:szCs w:val="16"/>
                <w:bdr w:val="none" w:sz="0" w:space="0" w:color="auto" w:frame="1"/>
              </w:rPr>
              <w:t xml:space="preserve"> is the column integrated single scattering albedo. Under some circumstances, AAOD at 550 nm is not as highly uncertain as SSA (in particular for low AOD) and can be used as ECV proxy for absorption. By part of the community AAOD is regarded better suited than SSA which is highly uncertain at low AOD.</w:t>
            </w:r>
          </w:p>
          <w:p w:rsidR="008F7682" w:rsidRDefault="008F7682">
            <w:pPr>
              <w:rPr>
                <w:sz w:val="24"/>
                <w:szCs w:val="24"/>
              </w:rPr>
            </w:pPr>
            <w:r>
              <w:rPr>
                <w:sz w:val="16"/>
                <w:szCs w:val="16"/>
                <w:bdr w:val="none" w:sz="0" w:space="0" w:color="auto" w:frame="1"/>
              </w:rPr>
              <w:t> </w:t>
            </w:r>
          </w:p>
        </w:tc>
      </w:tr>
      <w:tr w:rsidR="008F7682"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jc w:val="center"/>
              <w:rPr>
                <w:sz w:val="24"/>
                <w:szCs w:val="24"/>
              </w:rPr>
            </w:pPr>
            <w:r>
              <w:rPr>
                <w:b/>
                <w:bCs/>
                <w:color w:val="FFFFFF"/>
                <w:sz w:val="16"/>
                <w:szCs w:val="16"/>
                <w:bdr w:val="none" w:sz="0" w:space="0" w:color="auto" w:frame="1"/>
              </w:rPr>
              <w:t>Requirements</w:t>
            </w:r>
          </w:p>
        </w:tc>
      </w:tr>
      <w:tr w:rsidR="008F7682" w:rsidTr="00E87B06">
        <w:trPr>
          <w:jc w:val="center"/>
        </w:trPr>
        <w:tc>
          <w:tcPr>
            <w:tcW w:w="65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jc w:val="center"/>
              <w:rPr>
                <w:sz w:val="24"/>
                <w:szCs w:val="24"/>
              </w:rPr>
            </w:pPr>
            <w:r>
              <w:rPr>
                <w:b/>
                <w:bCs/>
                <w:color w:val="FFFFFF"/>
                <w:sz w:val="16"/>
                <w:szCs w:val="16"/>
                <w:bdr w:val="none" w:sz="0" w:space="0" w:color="auto" w:frame="1"/>
              </w:rPr>
              <w:t>Item needed</w:t>
            </w:r>
          </w:p>
        </w:tc>
        <w:tc>
          <w:tcPr>
            <w:tcW w:w="575"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b/>
                <w:bCs/>
                <w:sz w:val="16"/>
                <w:szCs w:val="16"/>
                <w:bdr w:val="none" w:sz="0" w:space="0" w:color="auto" w:frame="1"/>
              </w:rPr>
              <w:t>Unit</w:t>
            </w:r>
          </w:p>
        </w:tc>
        <w:tc>
          <w:tcPr>
            <w:tcW w:w="60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b/>
                <w:bCs/>
                <w:sz w:val="16"/>
                <w:szCs w:val="16"/>
                <w:bdr w:val="none" w:sz="0" w:space="0" w:color="auto" w:frame="1"/>
              </w:rPr>
              <w:t>Metric</w:t>
            </w:r>
          </w:p>
        </w:tc>
        <w:tc>
          <w:tcPr>
            <w:tcW w:w="20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rFonts w:ascii="Calibri" w:hAnsi="Calibri"/>
                <w:b/>
                <w:bCs/>
                <w:color w:val="1155CC"/>
                <w:sz w:val="16"/>
                <w:szCs w:val="16"/>
                <w:bdr w:val="none" w:sz="0" w:space="0" w:color="auto" w:frame="1"/>
              </w:rPr>
              <w:t>[1]</w:t>
            </w:r>
          </w:p>
        </w:tc>
        <w:tc>
          <w:tcPr>
            <w:tcW w:w="490"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b/>
                <w:bCs/>
                <w:sz w:val="16"/>
                <w:szCs w:val="16"/>
                <w:bdr w:val="none" w:sz="0" w:space="0" w:color="auto" w:frame="1"/>
              </w:rPr>
              <w:t>Value</w:t>
            </w:r>
          </w:p>
        </w:tc>
        <w:tc>
          <w:tcPr>
            <w:tcW w:w="247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b/>
                <w:bCs/>
                <w:sz w:val="16"/>
                <w:szCs w:val="16"/>
                <w:bdr w:val="none" w:sz="0" w:space="0" w:color="auto" w:frame="1"/>
              </w:rPr>
              <w:t>Derivation and References and Standards</w:t>
            </w:r>
          </w:p>
        </w:tc>
      </w:tr>
      <w:tr w:rsidR="008F7682" w:rsidRPr="00E87B06" w:rsidTr="00E87B06">
        <w:trPr>
          <w:jc w:val="center"/>
        </w:trPr>
        <w:tc>
          <w:tcPr>
            <w:tcW w:w="65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Horizontal Resolution</w:t>
            </w:r>
          </w:p>
        </w:tc>
        <w:tc>
          <w:tcPr>
            <w:tcW w:w="57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km</w:t>
            </w:r>
          </w:p>
        </w:tc>
        <w:tc>
          <w:tcPr>
            <w:tcW w:w="6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G</w:t>
            </w:r>
          </w:p>
        </w:tc>
        <w:tc>
          <w:tcPr>
            <w:tcW w:w="4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50</w:t>
            </w:r>
          </w:p>
        </w:tc>
        <w:tc>
          <w:tcPr>
            <w:tcW w:w="247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Pr="008F7682" w:rsidRDefault="008F7682">
            <w:pPr>
              <w:rPr>
                <w:lang w:val="fr-FR"/>
              </w:rPr>
            </w:pPr>
            <w:r>
              <w:rPr>
                <w:sz w:val="16"/>
                <w:szCs w:val="16"/>
                <w:bdr w:val="none" w:sz="0" w:space="0" w:color="auto" w:frame="1"/>
                <w:lang w:val="fr-CH"/>
              </w:rPr>
              <w:t>Anderson et al., 2003</w:t>
            </w:r>
          </w:p>
          <w:p w:rsidR="008F7682" w:rsidRPr="008F7682" w:rsidRDefault="008F7682">
            <w:pPr>
              <w:rPr>
                <w:sz w:val="24"/>
                <w:szCs w:val="24"/>
                <w:lang w:val="fr-FR"/>
              </w:rPr>
            </w:pPr>
            <w:proofErr w:type="spellStart"/>
            <w:r>
              <w:rPr>
                <w:sz w:val="16"/>
                <w:szCs w:val="16"/>
                <w:bdr w:val="none" w:sz="0" w:space="0" w:color="auto" w:frame="1"/>
                <w:lang w:val="fr-CH"/>
              </w:rPr>
              <w:t>Laj</w:t>
            </w:r>
            <w:proofErr w:type="spellEnd"/>
            <w:r>
              <w:rPr>
                <w:sz w:val="16"/>
                <w:szCs w:val="16"/>
                <w:bdr w:val="none" w:sz="0" w:space="0" w:color="auto" w:frame="1"/>
                <w:lang w:val="fr-CH"/>
              </w:rPr>
              <w:t xml:space="preserve"> et al., </w:t>
            </w:r>
            <w:proofErr w:type="spellStart"/>
            <w:r>
              <w:rPr>
                <w:sz w:val="16"/>
                <w:szCs w:val="16"/>
                <w:bdr w:val="none" w:sz="0" w:space="0" w:color="auto" w:frame="1"/>
                <w:lang w:val="fr-CH"/>
              </w:rPr>
              <w:t>submitted</w:t>
            </w:r>
            <w:proofErr w:type="spellEnd"/>
            <w:r>
              <w:rPr>
                <w:sz w:val="16"/>
                <w:szCs w:val="16"/>
                <w:bdr w:val="none" w:sz="0" w:space="0" w:color="auto" w:frame="1"/>
                <w:lang w:val="fr-CH"/>
              </w:rPr>
              <w:t>)</w:t>
            </w: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Pr="008F7682" w:rsidRDefault="008F7682">
            <w:pPr>
              <w:rPr>
                <w:sz w:val="24"/>
                <w:szCs w:val="24"/>
                <w:lang w:val="fr-FR"/>
              </w:rPr>
            </w:pPr>
          </w:p>
        </w:tc>
        <w:tc>
          <w:tcPr>
            <w:tcW w:w="575" w:type="pct"/>
            <w:vMerge/>
            <w:tcBorders>
              <w:top w:val="nil"/>
              <w:left w:val="nil"/>
              <w:bottom w:val="single" w:sz="8" w:space="0" w:color="FFFFFF"/>
              <w:right w:val="single" w:sz="8" w:space="0" w:color="FFFFFF"/>
            </w:tcBorders>
            <w:vAlign w:val="center"/>
            <w:hideMark/>
          </w:tcPr>
          <w:p w:rsidR="008F7682" w:rsidRPr="008F7682" w:rsidRDefault="008F7682">
            <w:pPr>
              <w:rPr>
                <w:sz w:val="24"/>
                <w:szCs w:val="24"/>
                <w:lang w:val="fr-FR"/>
              </w:rPr>
            </w:pPr>
          </w:p>
        </w:tc>
        <w:tc>
          <w:tcPr>
            <w:tcW w:w="603" w:type="pct"/>
            <w:vMerge/>
            <w:tcBorders>
              <w:top w:val="nil"/>
              <w:left w:val="nil"/>
              <w:bottom w:val="single" w:sz="8" w:space="0" w:color="FFFFFF"/>
              <w:right w:val="single" w:sz="8" w:space="0" w:color="FFFFFF"/>
            </w:tcBorders>
            <w:vAlign w:val="center"/>
            <w:hideMark/>
          </w:tcPr>
          <w:p w:rsidR="008F7682" w:rsidRPr="008F7682" w:rsidRDefault="008F7682">
            <w:pPr>
              <w:rPr>
                <w:sz w:val="24"/>
                <w:szCs w:val="24"/>
                <w:lang w:val="fr-FR"/>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B</w:t>
            </w:r>
          </w:p>
        </w:tc>
        <w:tc>
          <w:tcPr>
            <w:tcW w:w="4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200</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T</w:t>
            </w:r>
          </w:p>
        </w:tc>
        <w:tc>
          <w:tcPr>
            <w:tcW w:w="4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500</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Vertical Resolution</w:t>
            </w:r>
          </w:p>
        </w:tc>
        <w:tc>
          <w:tcPr>
            <w:tcW w:w="57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km</w:t>
            </w:r>
          </w:p>
        </w:tc>
        <w:tc>
          <w:tcPr>
            <w:tcW w:w="6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G</w:t>
            </w:r>
          </w:p>
        </w:tc>
        <w:tc>
          <w:tcPr>
            <w:tcW w:w="4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1</w:t>
            </w:r>
          </w:p>
        </w:tc>
        <w:tc>
          <w:tcPr>
            <w:tcW w:w="247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Information on both single point AND integrated column are valuable as a threshold. More precise information can be obtained by using a profile at 5km resolution (breakthrough) or 1 km (Goal). SSA is not directly measurable as integrated column or profile but can be retrieved under some assumptions.</w:t>
            </w: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B</w:t>
            </w:r>
          </w:p>
        </w:tc>
        <w:tc>
          <w:tcPr>
            <w:tcW w:w="4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5</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T</w:t>
            </w:r>
          </w:p>
        </w:tc>
        <w:tc>
          <w:tcPr>
            <w:tcW w:w="4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Column Integrated/ or single point</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Temporal Resolution</w:t>
            </w:r>
          </w:p>
        </w:tc>
        <w:tc>
          <w:tcPr>
            <w:tcW w:w="57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day</w:t>
            </w:r>
          </w:p>
        </w:tc>
        <w:tc>
          <w:tcPr>
            <w:tcW w:w="6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G</w:t>
            </w:r>
          </w:p>
        </w:tc>
        <w:tc>
          <w:tcPr>
            <w:tcW w:w="4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0.01</w:t>
            </w:r>
          </w:p>
        </w:tc>
        <w:tc>
          <w:tcPr>
            <w:tcW w:w="247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All averages assumed to be representative</w:t>
            </w: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B</w:t>
            </w:r>
          </w:p>
        </w:tc>
        <w:tc>
          <w:tcPr>
            <w:tcW w:w="4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1</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T</w:t>
            </w:r>
          </w:p>
        </w:tc>
        <w:tc>
          <w:tcPr>
            <w:tcW w:w="4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30</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Timeliness</w:t>
            </w:r>
          </w:p>
        </w:tc>
        <w:tc>
          <w:tcPr>
            <w:tcW w:w="57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day</w:t>
            </w:r>
          </w:p>
        </w:tc>
        <w:tc>
          <w:tcPr>
            <w:tcW w:w="6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G</w:t>
            </w:r>
          </w:p>
        </w:tc>
        <w:tc>
          <w:tcPr>
            <w:tcW w:w="4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1</w:t>
            </w:r>
          </w:p>
        </w:tc>
        <w:tc>
          <w:tcPr>
            <w:tcW w:w="247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 </w:t>
            </w: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B</w:t>
            </w:r>
          </w:p>
        </w:tc>
        <w:tc>
          <w:tcPr>
            <w:tcW w:w="4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7</w:t>
            </w:r>
          </w:p>
        </w:tc>
        <w:tc>
          <w:tcPr>
            <w:tcW w:w="247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 </w:t>
            </w: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T</w:t>
            </w:r>
          </w:p>
        </w:tc>
        <w:tc>
          <w:tcPr>
            <w:tcW w:w="4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30</w:t>
            </w:r>
          </w:p>
        </w:tc>
        <w:tc>
          <w:tcPr>
            <w:tcW w:w="247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 </w:t>
            </w:r>
          </w:p>
        </w:tc>
      </w:tr>
      <w:tr w:rsidR="008F7682" w:rsidTr="00E87B06">
        <w:trPr>
          <w:jc w:val="center"/>
        </w:trPr>
        <w:tc>
          <w:tcPr>
            <w:tcW w:w="65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Required Measurement Uncertainty</w:t>
            </w:r>
          </w:p>
        </w:tc>
        <w:tc>
          <w:tcPr>
            <w:tcW w:w="575"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w:t>
            </w:r>
          </w:p>
        </w:tc>
        <w:tc>
          <w:tcPr>
            <w:tcW w:w="60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G</w:t>
            </w:r>
          </w:p>
        </w:tc>
        <w:tc>
          <w:tcPr>
            <w:tcW w:w="4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2</w:t>
            </w:r>
          </w:p>
        </w:tc>
        <w:tc>
          <w:tcPr>
            <w:tcW w:w="247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r>
              <w:rPr>
                <w:sz w:val="16"/>
                <w:szCs w:val="16"/>
                <w:bdr w:val="none" w:sz="0" w:space="0" w:color="auto" w:frame="1"/>
              </w:rPr>
              <w:t>% on particle size</w:t>
            </w:r>
          </w:p>
          <w:p w:rsidR="008F7682" w:rsidRDefault="008F7682">
            <w:r>
              <w:rPr>
                <w:sz w:val="16"/>
                <w:szCs w:val="16"/>
                <w:bdr w:val="none" w:sz="0" w:space="0" w:color="auto" w:frame="1"/>
              </w:rPr>
              <w:t>(% on total number)</w:t>
            </w:r>
          </w:p>
          <w:p w:rsidR="008F7682" w:rsidRDefault="008F7682">
            <w:pPr>
              <w:rPr>
                <w:sz w:val="24"/>
                <w:szCs w:val="24"/>
              </w:rPr>
            </w:pPr>
            <w:r>
              <w:rPr>
                <w:sz w:val="16"/>
                <w:szCs w:val="16"/>
                <w:bdr w:val="none" w:sz="0" w:space="0" w:color="auto" w:frame="1"/>
              </w:rPr>
              <w:t> </w:t>
            </w: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B</w:t>
            </w:r>
          </w:p>
        </w:tc>
        <w:tc>
          <w:tcPr>
            <w:tcW w:w="4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5</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T</w:t>
            </w:r>
          </w:p>
        </w:tc>
        <w:tc>
          <w:tcPr>
            <w:tcW w:w="4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r>
              <w:rPr>
                <w:sz w:val="16"/>
                <w:szCs w:val="16"/>
                <w:bdr w:val="none" w:sz="0" w:space="0" w:color="auto" w:frame="1"/>
              </w:rPr>
              <w:t>20 </w:t>
            </w:r>
          </w:p>
          <w:p w:rsidR="008F7682" w:rsidRDefault="008F7682">
            <w:pPr>
              <w:rPr>
                <w:sz w:val="24"/>
                <w:szCs w:val="24"/>
              </w:rPr>
            </w:pPr>
            <w:r>
              <w:rPr>
                <w:sz w:val="16"/>
                <w:szCs w:val="16"/>
                <w:bdr w:val="none" w:sz="0" w:space="0" w:color="auto" w:frame="1"/>
              </w:rPr>
              <w:t>(10)</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Stability</w:t>
            </w:r>
          </w:p>
        </w:tc>
        <w:tc>
          <w:tcPr>
            <w:tcW w:w="575"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color w:val="000000"/>
                <w:sz w:val="16"/>
                <w:szCs w:val="16"/>
                <w:bdr w:val="none" w:sz="0" w:space="0" w:color="auto" w:frame="1"/>
              </w:rPr>
              <w:t>% /decade</w:t>
            </w:r>
          </w:p>
        </w:tc>
        <w:tc>
          <w:tcPr>
            <w:tcW w:w="60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 </w:t>
            </w: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G</w:t>
            </w:r>
          </w:p>
        </w:tc>
        <w:tc>
          <w:tcPr>
            <w:tcW w:w="4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0.005</w:t>
            </w:r>
          </w:p>
        </w:tc>
        <w:tc>
          <w:tcPr>
            <w:tcW w:w="247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Stability difficult to assess due to lack of clear trends observed</w:t>
            </w: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B</w:t>
            </w:r>
          </w:p>
        </w:tc>
        <w:tc>
          <w:tcPr>
            <w:tcW w:w="490"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2</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vMerge/>
            <w:tcBorders>
              <w:top w:val="single" w:sz="8" w:space="0" w:color="FFFFFF"/>
              <w:left w:val="single" w:sz="8" w:space="0" w:color="FFFFFF"/>
              <w:bottom w:val="nil"/>
              <w:right w:val="single" w:sz="24" w:space="0" w:color="FFFFFF"/>
            </w:tcBorders>
            <w:vAlign w:val="center"/>
            <w:hideMark/>
          </w:tcPr>
          <w:p w:rsidR="008F7682" w:rsidRDefault="008F7682">
            <w:pPr>
              <w:rPr>
                <w:sz w:val="24"/>
                <w:szCs w:val="24"/>
              </w:rPr>
            </w:pPr>
          </w:p>
        </w:tc>
        <w:tc>
          <w:tcPr>
            <w:tcW w:w="575"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603"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c>
          <w:tcPr>
            <w:tcW w:w="20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T</w:t>
            </w:r>
          </w:p>
        </w:tc>
        <w:tc>
          <w:tcPr>
            <w:tcW w:w="490"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5</w:t>
            </w:r>
          </w:p>
        </w:tc>
        <w:tc>
          <w:tcPr>
            <w:tcW w:w="2476" w:type="pct"/>
            <w:vMerge/>
            <w:tcBorders>
              <w:top w:val="nil"/>
              <w:left w:val="nil"/>
              <w:bottom w:val="single" w:sz="8" w:space="0" w:color="FFFFFF"/>
              <w:right w:val="single" w:sz="8" w:space="0" w:color="FFFFFF"/>
            </w:tcBorders>
            <w:vAlign w:val="center"/>
            <w:hideMark/>
          </w:tcPr>
          <w:p w:rsidR="008F7682" w:rsidRDefault="008F7682">
            <w:pPr>
              <w:rPr>
                <w:sz w:val="24"/>
                <w:szCs w:val="24"/>
              </w:rPr>
            </w:pPr>
          </w:p>
        </w:tc>
      </w:tr>
      <w:tr w:rsidR="008F7682" w:rsidTr="00E87B06">
        <w:trPr>
          <w:jc w:val="center"/>
        </w:trPr>
        <w:tc>
          <w:tcPr>
            <w:tcW w:w="65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Standards and References</w:t>
            </w:r>
          </w:p>
        </w:tc>
        <w:tc>
          <w:tcPr>
            <w:tcW w:w="434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roofErr w:type="spellStart"/>
            <w:r>
              <w:rPr>
                <w:sz w:val="16"/>
                <w:szCs w:val="16"/>
                <w:bdr w:val="none" w:sz="0" w:space="0" w:color="auto" w:frame="1"/>
              </w:rPr>
              <w:t>Laj</w:t>
            </w:r>
            <w:proofErr w:type="spellEnd"/>
            <w:r>
              <w:rPr>
                <w:sz w:val="16"/>
                <w:szCs w:val="16"/>
                <w:bdr w:val="none" w:sz="0" w:space="0" w:color="auto" w:frame="1"/>
              </w:rPr>
              <w:t xml:space="preserve"> et al., A global analysis of climate-relevant aerosol properties retrieved from the network of GAW near-surface observatories, submitted to AMT</w:t>
            </w:r>
          </w:p>
          <w:p w:rsidR="008F7682" w:rsidRDefault="008F7682">
            <w:proofErr w:type="spellStart"/>
            <w:r>
              <w:rPr>
                <w:sz w:val="16"/>
                <w:szCs w:val="16"/>
                <w:bdr w:val="none" w:sz="0" w:space="0" w:color="auto" w:frame="1"/>
              </w:rPr>
              <w:t>Collaud</w:t>
            </w:r>
            <w:proofErr w:type="spellEnd"/>
            <w:r>
              <w:rPr>
                <w:sz w:val="16"/>
                <w:szCs w:val="16"/>
                <w:bdr w:val="none" w:sz="0" w:space="0" w:color="auto" w:frame="1"/>
              </w:rPr>
              <w:t xml:space="preserve"> Coen et al., </w:t>
            </w:r>
            <w:proofErr w:type="spellStart"/>
            <w:r>
              <w:rPr>
                <w:sz w:val="16"/>
                <w:szCs w:val="16"/>
                <w:bdr w:val="none" w:sz="0" w:space="0" w:color="auto" w:frame="1"/>
              </w:rPr>
              <w:t>Multidecadal</w:t>
            </w:r>
            <w:proofErr w:type="spellEnd"/>
            <w:r>
              <w:rPr>
                <w:sz w:val="16"/>
                <w:szCs w:val="16"/>
                <w:bdr w:val="none" w:sz="0" w:space="0" w:color="auto" w:frame="1"/>
              </w:rPr>
              <w:t xml:space="preserve"> trend analysis of aerosol radiative properties at a global scale, submitted to ACP</w:t>
            </w:r>
          </w:p>
          <w:p w:rsidR="008F7682" w:rsidRDefault="008F7682">
            <w:r>
              <w:rPr>
                <w:sz w:val="16"/>
                <w:szCs w:val="16"/>
                <w:bdr w:val="none" w:sz="0" w:space="0" w:color="auto" w:frame="1"/>
              </w:rPr>
              <w:t xml:space="preserve">Sherman, J. P., Sheridan, P. J., </w:t>
            </w:r>
            <w:proofErr w:type="spellStart"/>
            <w:r>
              <w:rPr>
                <w:sz w:val="16"/>
                <w:szCs w:val="16"/>
                <w:bdr w:val="none" w:sz="0" w:space="0" w:color="auto" w:frame="1"/>
              </w:rPr>
              <w:t>Ogren</w:t>
            </w:r>
            <w:proofErr w:type="spellEnd"/>
            <w:r>
              <w:rPr>
                <w:sz w:val="16"/>
                <w:szCs w:val="16"/>
                <w:bdr w:val="none" w:sz="0" w:space="0" w:color="auto" w:frame="1"/>
              </w:rPr>
              <w:t xml:space="preserve">, J. A., Andrews, E., Hageman, D., </w:t>
            </w:r>
            <w:proofErr w:type="spellStart"/>
            <w:r>
              <w:rPr>
                <w:sz w:val="16"/>
                <w:szCs w:val="16"/>
                <w:bdr w:val="none" w:sz="0" w:space="0" w:color="auto" w:frame="1"/>
              </w:rPr>
              <w:t>Schmeisser</w:t>
            </w:r>
            <w:proofErr w:type="spellEnd"/>
            <w:r>
              <w:rPr>
                <w:sz w:val="16"/>
                <w:szCs w:val="16"/>
                <w:bdr w:val="none" w:sz="0" w:space="0" w:color="auto" w:frame="1"/>
              </w:rPr>
              <w:t>, L., Jefferson, A., and Sharma, S.: A multi-year study of lower tropospheric aerosol variability and systematic relationships from four North American regions, Atmos. Chem. Phys., 15, 12487–12517, </w:t>
            </w:r>
            <w:hyperlink r:id="rId35" w:tgtFrame="_blank" w:history="1">
              <w:r>
                <w:rPr>
                  <w:rStyle w:val="Hyperlink"/>
                  <w:color w:val="6611CC"/>
                  <w:sz w:val="16"/>
                  <w:szCs w:val="16"/>
                  <w:bdr w:val="none" w:sz="0" w:space="0" w:color="auto" w:frame="1"/>
                </w:rPr>
                <w:t>https://doi.org/10.5194/acp-15-12487-2015</w:t>
              </w:r>
            </w:hyperlink>
            <w:r>
              <w:rPr>
                <w:sz w:val="16"/>
                <w:szCs w:val="16"/>
                <w:bdr w:val="none" w:sz="0" w:space="0" w:color="auto" w:frame="1"/>
              </w:rPr>
              <w:t>, 2015.</w:t>
            </w:r>
            <w:r>
              <w:rPr>
                <w:sz w:val="16"/>
                <w:szCs w:val="16"/>
                <w:bdr w:val="none" w:sz="0" w:space="0" w:color="auto" w:frame="1"/>
              </w:rPr>
              <w:t> </w:t>
            </w:r>
          </w:p>
          <w:p w:rsidR="008F7682" w:rsidRDefault="008F7682">
            <w:pPr>
              <w:rPr>
                <w:sz w:val="24"/>
                <w:szCs w:val="24"/>
              </w:rPr>
            </w:pPr>
            <w:proofErr w:type="spellStart"/>
            <w:r>
              <w:rPr>
                <w:sz w:val="16"/>
                <w:szCs w:val="16"/>
                <w:bdr w:val="none" w:sz="0" w:space="0" w:color="auto" w:frame="1"/>
              </w:rPr>
              <w:t>Schutgens</w:t>
            </w:r>
            <w:proofErr w:type="spellEnd"/>
            <w:r>
              <w:rPr>
                <w:sz w:val="16"/>
                <w:szCs w:val="16"/>
                <w:bdr w:val="none" w:sz="0" w:space="0" w:color="auto" w:frame="1"/>
              </w:rPr>
              <w:t xml:space="preserve">, N., </w:t>
            </w:r>
            <w:proofErr w:type="spellStart"/>
            <w:r>
              <w:rPr>
                <w:sz w:val="16"/>
                <w:szCs w:val="16"/>
                <w:bdr w:val="none" w:sz="0" w:space="0" w:color="auto" w:frame="1"/>
              </w:rPr>
              <w:t>Tsyro</w:t>
            </w:r>
            <w:proofErr w:type="spellEnd"/>
            <w:r>
              <w:rPr>
                <w:sz w:val="16"/>
                <w:szCs w:val="16"/>
                <w:bdr w:val="none" w:sz="0" w:space="0" w:color="auto" w:frame="1"/>
              </w:rPr>
              <w:t xml:space="preserve">, S., </w:t>
            </w:r>
            <w:proofErr w:type="spellStart"/>
            <w:r>
              <w:rPr>
                <w:sz w:val="16"/>
                <w:szCs w:val="16"/>
                <w:bdr w:val="none" w:sz="0" w:space="0" w:color="auto" w:frame="1"/>
              </w:rPr>
              <w:t>Gryspeerdt</w:t>
            </w:r>
            <w:proofErr w:type="spellEnd"/>
            <w:r>
              <w:rPr>
                <w:sz w:val="16"/>
                <w:szCs w:val="16"/>
                <w:bdr w:val="none" w:sz="0" w:space="0" w:color="auto" w:frame="1"/>
              </w:rPr>
              <w:t xml:space="preserve">, E., </w:t>
            </w:r>
            <w:proofErr w:type="spellStart"/>
            <w:r>
              <w:rPr>
                <w:sz w:val="16"/>
                <w:szCs w:val="16"/>
                <w:bdr w:val="none" w:sz="0" w:space="0" w:color="auto" w:frame="1"/>
              </w:rPr>
              <w:t>Goto</w:t>
            </w:r>
            <w:proofErr w:type="spellEnd"/>
            <w:r>
              <w:rPr>
                <w:sz w:val="16"/>
                <w:szCs w:val="16"/>
                <w:bdr w:val="none" w:sz="0" w:space="0" w:color="auto" w:frame="1"/>
              </w:rPr>
              <w:t xml:space="preserve">, D., Weigum, N., Schulz, M., and </w:t>
            </w:r>
            <w:proofErr w:type="spellStart"/>
            <w:r>
              <w:rPr>
                <w:sz w:val="16"/>
                <w:szCs w:val="16"/>
                <w:bdr w:val="none" w:sz="0" w:space="0" w:color="auto" w:frame="1"/>
              </w:rPr>
              <w:t>Stier</w:t>
            </w:r>
            <w:proofErr w:type="spellEnd"/>
            <w:r>
              <w:rPr>
                <w:sz w:val="16"/>
                <w:szCs w:val="16"/>
                <w:bdr w:val="none" w:sz="0" w:space="0" w:color="auto" w:frame="1"/>
              </w:rPr>
              <w:t xml:space="preserve">, P.: On the </w:t>
            </w:r>
            <w:proofErr w:type="spellStart"/>
            <w:r>
              <w:rPr>
                <w:sz w:val="16"/>
                <w:szCs w:val="16"/>
                <w:bdr w:val="none" w:sz="0" w:space="0" w:color="auto" w:frame="1"/>
              </w:rPr>
              <w:t>spatio</w:t>
            </w:r>
            <w:proofErr w:type="spellEnd"/>
            <w:r>
              <w:rPr>
                <w:sz w:val="16"/>
                <w:szCs w:val="16"/>
                <w:bdr w:val="none" w:sz="0" w:space="0" w:color="auto" w:frame="1"/>
              </w:rPr>
              <w:t>-temporal representativeness of observations, Atmos. Chem. Phys., 17, 9761–9780, </w:t>
            </w:r>
            <w:hyperlink r:id="rId36" w:tgtFrame="_blank" w:history="1">
              <w:r>
                <w:rPr>
                  <w:rStyle w:val="Hyperlink"/>
                  <w:color w:val="6611CC"/>
                  <w:sz w:val="16"/>
                  <w:szCs w:val="16"/>
                  <w:bdr w:val="none" w:sz="0" w:space="0" w:color="auto" w:frame="1"/>
                </w:rPr>
                <w:t>https://doi.org/10.5194/acp-17-9761-2017</w:t>
              </w:r>
            </w:hyperlink>
            <w:r>
              <w:rPr>
                <w:sz w:val="16"/>
                <w:szCs w:val="16"/>
                <w:bdr w:val="none" w:sz="0" w:space="0" w:color="auto" w:frame="1"/>
              </w:rPr>
              <w:t>, 2017.</w:t>
            </w:r>
          </w:p>
        </w:tc>
      </w:tr>
      <w:tr w:rsidR="008F7682"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jc w:val="center"/>
              <w:rPr>
                <w:sz w:val="24"/>
                <w:szCs w:val="24"/>
              </w:rPr>
            </w:pPr>
            <w:r>
              <w:rPr>
                <w:b/>
                <w:bCs/>
                <w:color w:val="FFFFFF"/>
                <w:sz w:val="16"/>
                <w:szCs w:val="16"/>
                <w:bdr w:val="none" w:sz="0" w:space="0" w:color="auto" w:frame="1"/>
              </w:rPr>
              <w:t>Adaptation and Extremes</w:t>
            </w:r>
          </w:p>
        </w:tc>
      </w:tr>
      <w:tr w:rsidR="008F7682" w:rsidTr="00E87B06">
        <w:trPr>
          <w:jc w:val="center"/>
        </w:trPr>
        <w:tc>
          <w:tcPr>
            <w:tcW w:w="65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 </w:t>
            </w:r>
          </w:p>
        </w:tc>
        <w:tc>
          <w:tcPr>
            <w:tcW w:w="575"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Relevant? (Yes/No)</w:t>
            </w:r>
          </w:p>
        </w:tc>
        <w:tc>
          <w:tcPr>
            <w:tcW w:w="60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sz w:val="24"/>
                <w:szCs w:val="24"/>
              </w:rPr>
            </w:pPr>
            <w:proofErr w:type="spellStart"/>
            <w:r>
              <w:rPr>
                <w:sz w:val="16"/>
                <w:szCs w:val="16"/>
                <w:bdr w:val="none" w:sz="0" w:space="0" w:color="auto" w:frame="1"/>
              </w:rPr>
              <w:t>Sugg</w:t>
            </w:r>
            <w:proofErr w:type="spellEnd"/>
            <w:r>
              <w:rPr>
                <w:sz w:val="16"/>
                <w:szCs w:val="16"/>
                <w:bdr w:val="none" w:sz="0" w:space="0" w:color="auto" w:frame="1"/>
              </w:rPr>
              <w:t>. Req. sufficient? (Yes/No)</w:t>
            </w:r>
          </w:p>
        </w:tc>
        <w:tc>
          <w:tcPr>
            <w:tcW w:w="3170"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sz w:val="24"/>
                <w:szCs w:val="24"/>
              </w:rPr>
            </w:pPr>
            <w:r>
              <w:rPr>
                <w:sz w:val="16"/>
                <w:szCs w:val="16"/>
                <w:bdr w:val="none" w:sz="0" w:space="0" w:color="auto" w:frame="1"/>
              </w:rPr>
              <w:t>Explanation</w:t>
            </w:r>
          </w:p>
        </w:tc>
      </w:tr>
      <w:tr w:rsidR="008F7682" w:rsidTr="00E87B06">
        <w:trPr>
          <w:jc w:val="center"/>
        </w:trPr>
        <w:tc>
          <w:tcPr>
            <w:tcW w:w="65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75"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 </w:t>
            </w:r>
          </w:p>
        </w:tc>
        <w:tc>
          <w:tcPr>
            <w:tcW w:w="60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 </w:t>
            </w:r>
          </w:p>
        </w:tc>
        <w:tc>
          <w:tcPr>
            <w:tcW w:w="3170"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sz w:val="24"/>
                <w:szCs w:val="24"/>
              </w:rPr>
            </w:pPr>
            <w:r>
              <w:rPr>
                <w:color w:val="FF0000"/>
                <w:sz w:val="16"/>
                <w:szCs w:val="16"/>
                <w:bdr w:val="none" w:sz="0" w:space="0" w:color="auto" w:frame="1"/>
              </w:rPr>
              <w:t>Reviewers are invited to suggest answers for these fields</w:t>
            </w:r>
          </w:p>
        </w:tc>
      </w:tr>
      <w:tr w:rsidR="008F7682" w:rsidTr="00E87B06">
        <w:trPr>
          <w:trHeight w:val="266"/>
          <w:jc w:val="center"/>
        </w:trPr>
        <w:tc>
          <w:tcPr>
            <w:tcW w:w="65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8F7682" w:rsidRDefault="008F7682">
            <w:pPr>
              <w:rPr>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75"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 </w:t>
            </w:r>
          </w:p>
        </w:tc>
        <w:tc>
          <w:tcPr>
            <w:tcW w:w="60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sz w:val="16"/>
                <w:szCs w:val="16"/>
                <w:bdr w:val="none" w:sz="0" w:space="0" w:color="auto" w:frame="1"/>
              </w:rPr>
              <w:t> </w:t>
            </w:r>
          </w:p>
        </w:tc>
        <w:tc>
          <w:tcPr>
            <w:tcW w:w="3170"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sz w:val="24"/>
                <w:szCs w:val="24"/>
              </w:rPr>
            </w:pPr>
            <w:r>
              <w:rPr>
                <w:color w:val="FF0000"/>
                <w:sz w:val="16"/>
                <w:szCs w:val="16"/>
                <w:bdr w:val="none" w:sz="0" w:space="0" w:color="auto" w:frame="1"/>
              </w:rPr>
              <w:t>Reviewers are invited to suggest answers for these fields</w:t>
            </w:r>
          </w:p>
        </w:tc>
      </w:tr>
    </w:tbl>
    <w:p w:rsidR="008F7682" w:rsidRDefault="008F7682" w:rsidP="008F7682">
      <w:pPr>
        <w:rPr>
          <w:color w:val="222222"/>
        </w:rPr>
      </w:pPr>
      <w:r>
        <w:rPr>
          <w:color w:val="222222"/>
        </w:rPr>
        <w:br w:type="textWrapping" w:clear="all"/>
      </w:r>
    </w:p>
    <w:p w:rsidR="008F7682" w:rsidRDefault="00E87B06" w:rsidP="008F7682">
      <w:pPr>
        <w:rPr>
          <w:color w:val="222222"/>
        </w:rPr>
      </w:pPr>
      <w:r>
        <w:rPr>
          <w:color w:val="222222"/>
        </w:rPr>
        <w:pict>
          <v:rect id="_x0000_i1030" style="width:178.2pt;height:.75pt" o:hrpct="330" o:hrstd="t" o:hr="t" fillcolor="#a0a0a0" stroked="f"/>
        </w:pict>
      </w:r>
    </w:p>
    <w:p w:rsidR="008F7682" w:rsidRPr="008F7682" w:rsidRDefault="008F7682" w:rsidP="008F7682">
      <w:pPr>
        <w:pStyle w:val="NormalWeb"/>
        <w:spacing w:before="0" w:beforeAutospacing="0" w:after="0" w:afterAutospacing="0"/>
        <w:rPr>
          <w:rFonts w:asciiTheme="minorHAnsi" w:hAnsiTheme="minorHAnsi"/>
          <w:color w:val="222222"/>
          <w:lang w:val="en-US"/>
        </w:rPr>
      </w:pPr>
      <w:r w:rsidRPr="008F7682">
        <w:rPr>
          <w:rFonts w:asciiTheme="minorHAnsi" w:hAnsiTheme="minorHAnsi"/>
          <w:color w:val="1155CC"/>
          <w:sz w:val="22"/>
          <w:szCs w:val="22"/>
          <w:bdr w:val="none" w:sz="0" w:space="0" w:color="auto" w:frame="1"/>
          <w:lang w:val="en-US"/>
        </w:rPr>
        <w:t>[1]</w:t>
      </w:r>
      <w:r w:rsidRPr="008F7682">
        <w:rPr>
          <w:rFonts w:asciiTheme="minorHAnsi" w:hAnsiTheme="minorHAnsi"/>
          <w:color w:val="222222"/>
          <w:sz w:val="16"/>
          <w:szCs w:val="16"/>
          <w:bdr w:val="none" w:sz="0" w:space="0" w:color="auto" w:frame="1"/>
          <w:lang w:val="en-US"/>
        </w:rPr>
        <w:t>Goal (G); Breakthrough (B)</w:t>
      </w:r>
      <w:ins w:id="10" w:author="Unknown" w:date="2019-11-18T13:07:00Z">
        <w:r w:rsidRPr="008F7682">
          <w:rPr>
            <w:rFonts w:asciiTheme="minorHAnsi" w:hAnsiTheme="minorHAnsi"/>
            <w:color w:val="222222"/>
            <w:sz w:val="16"/>
            <w:szCs w:val="16"/>
            <w:bdr w:val="none" w:sz="0" w:space="0" w:color="auto" w:frame="1"/>
            <w:lang w:val="en-US"/>
          </w:rPr>
          <w:t> </w:t>
        </w:r>
      </w:ins>
      <w:r w:rsidRPr="008F7682">
        <w:rPr>
          <w:rFonts w:asciiTheme="minorHAnsi" w:hAnsiTheme="minorHAnsi"/>
          <w:color w:val="222222"/>
          <w:sz w:val="16"/>
          <w:szCs w:val="16"/>
          <w:bdr w:val="none" w:sz="0" w:space="0" w:color="auto" w:frame="1"/>
          <w:lang w:val="en-US"/>
        </w:rPr>
        <w:t>(not mandatory, more as one possible); Threshold (T), for definitions see </w:t>
      </w:r>
      <w:hyperlink r:id="rId37" w:tgtFrame="_blank" w:history="1">
        <w:r w:rsidRPr="008F7682">
          <w:rPr>
            <w:rStyle w:val="Hyperlink"/>
            <w:rFonts w:asciiTheme="minorHAnsi" w:hAnsiTheme="minorHAnsi"/>
            <w:color w:val="6611CC"/>
            <w:sz w:val="16"/>
            <w:szCs w:val="16"/>
            <w:bdr w:val="none" w:sz="0" w:space="0" w:color="auto" w:frame="1"/>
            <w:lang w:val="en-GB"/>
          </w:rPr>
          <w:t>Guidelines</w:t>
        </w:r>
      </w:hyperlink>
    </w:p>
    <w:p w:rsidR="008F7682" w:rsidRPr="008F7682" w:rsidRDefault="008F7682" w:rsidP="008F7682">
      <w:pPr>
        <w:pStyle w:val="NormalWeb"/>
        <w:spacing w:before="0" w:beforeAutospacing="0" w:after="0" w:afterAutospacing="0"/>
        <w:rPr>
          <w:rFonts w:asciiTheme="minorHAnsi" w:hAnsiTheme="minorHAnsi"/>
          <w:color w:val="222222"/>
          <w:lang w:val="en-US"/>
        </w:rPr>
      </w:pPr>
      <w:r w:rsidRPr="008F7682">
        <w:rPr>
          <w:rFonts w:asciiTheme="minorHAnsi" w:hAnsiTheme="minorHAnsi"/>
          <w:color w:val="1155CC"/>
          <w:sz w:val="20"/>
          <w:szCs w:val="20"/>
          <w:bdr w:val="none" w:sz="0" w:space="0" w:color="auto" w:frame="1"/>
          <w:lang w:val="en-US"/>
        </w:rPr>
        <w:t>[2]</w:t>
      </w:r>
      <w:r w:rsidRPr="008F7682">
        <w:rPr>
          <w:rFonts w:asciiTheme="minorHAnsi" w:hAnsiTheme="minorHAnsi"/>
          <w:color w:val="222222"/>
          <w:bdr w:val="none" w:sz="0" w:space="0" w:color="auto" w:frame="1"/>
          <w:lang w:val="en-US"/>
        </w:rPr>
        <w:t> </w:t>
      </w:r>
      <w:r w:rsidRPr="008F7682">
        <w:rPr>
          <w:rFonts w:asciiTheme="minorHAnsi" w:hAnsiTheme="minorHAnsi"/>
          <w:color w:val="222222"/>
          <w:sz w:val="16"/>
          <w:szCs w:val="16"/>
          <w:bdr w:val="none" w:sz="0" w:space="0" w:color="auto" w:frame="1"/>
          <w:lang w:val="en-US"/>
        </w:rPr>
        <w:t>Is the ECV Product directly relevant to support Climate Adaptation?</w:t>
      </w:r>
    </w:p>
    <w:p w:rsidR="008F7682" w:rsidRPr="008F7682" w:rsidRDefault="008F7682" w:rsidP="008F7682">
      <w:pPr>
        <w:pStyle w:val="NormalWeb"/>
        <w:spacing w:before="0" w:beforeAutospacing="0" w:after="0" w:afterAutospacing="0"/>
        <w:rPr>
          <w:rFonts w:asciiTheme="minorHAnsi" w:hAnsiTheme="minorHAnsi"/>
          <w:color w:val="222222"/>
          <w:lang w:val="en-US"/>
        </w:rPr>
      </w:pPr>
      <w:bookmarkStart w:id="11" w:name="9f2cd203-55ef-4e15-b4a5-b186b9a42500@wmo"/>
      <w:r w:rsidRPr="008F7682">
        <w:rPr>
          <w:rFonts w:asciiTheme="minorHAnsi" w:hAnsiTheme="minorHAnsi"/>
          <w:color w:val="1155CC"/>
          <w:sz w:val="20"/>
          <w:szCs w:val="20"/>
          <w:bdr w:val="none" w:sz="0" w:space="0" w:color="auto" w:frame="1"/>
          <w:lang w:val="en-US"/>
        </w:rPr>
        <w:t>[3]</w:t>
      </w:r>
      <w:bookmarkEnd w:id="11"/>
      <w:r w:rsidRPr="008F7682">
        <w:rPr>
          <w:rFonts w:asciiTheme="minorHAnsi" w:hAnsiTheme="minorHAnsi"/>
          <w:color w:val="222222"/>
          <w:bdr w:val="none" w:sz="0" w:space="0" w:color="auto" w:frame="1"/>
          <w:lang w:val="en-US"/>
        </w:rPr>
        <w:t> </w:t>
      </w:r>
      <w:r w:rsidRPr="008F7682">
        <w:rPr>
          <w:rFonts w:asciiTheme="minorHAnsi" w:hAnsiTheme="minorHAnsi"/>
          <w:color w:val="222222"/>
          <w:sz w:val="16"/>
          <w:szCs w:val="16"/>
          <w:bdr w:val="none" w:sz="0" w:space="0" w:color="auto" w:frame="1"/>
          <w:lang w:val="en-US"/>
        </w:rPr>
        <w:t>Can the ECV Product be used to monitor climate extremes or aspects of extremes?</w:t>
      </w:r>
    </w:p>
    <w:p w:rsidR="008F7682" w:rsidRDefault="008F7682" w:rsidP="00215C42">
      <w:pPr>
        <w:rPr>
          <w:sz w:val="20"/>
          <w:szCs w:val="20"/>
        </w:rPr>
      </w:pPr>
    </w:p>
    <w:p w:rsidR="008F7682" w:rsidRPr="00215C42" w:rsidRDefault="008F7682" w:rsidP="008F7682">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8F7682" w:rsidTr="0051264A">
        <w:trPr>
          <w:trHeight w:val="340"/>
        </w:trPr>
        <w:tc>
          <w:tcPr>
            <w:tcW w:w="2441" w:type="pct"/>
            <w:vAlign w:val="center"/>
          </w:tcPr>
          <w:p w:rsidR="008F7682" w:rsidRPr="00215C42" w:rsidRDefault="008F7682" w:rsidP="0051264A">
            <w:pPr>
              <w:rPr>
                <w:sz w:val="20"/>
                <w:szCs w:val="20"/>
              </w:rPr>
            </w:pPr>
            <w:r w:rsidRPr="009029F2">
              <w:rPr>
                <w:sz w:val="20"/>
                <w:szCs w:val="20"/>
              </w:rPr>
              <w:t>Author</w:t>
            </w:r>
            <w:r>
              <w:rPr>
                <w:sz w:val="20"/>
                <w:szCs w:val="20"/>
              </w:rPr>
              <w:t>: Werner Thomas</w:t>
            </w:r>
          </w:p>
        </w:tc>
        <w:tc>
          <w:tcPr>
            <w:tcW w:w="2559" w:type="pct"/>
            <w:vAlign w:val="center"/>
          </w:tcPr>
          <w:p w:rsidR="008F7682" w:rsidRPr="00E80C12" w:rsidRDefault="008F7682"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hyperlink r:id="rId38" w:history="1">
              <w:r w:rsidRPr="00E80C12">
                <w:rPr>
                  <w:rStyle w:val="Hyperlink"/>
                  <w:rFonts w:cs="Arial"/>
                  <w:bCs/>
                  <w:sz w:val="20"/>
                  <w:szCs w:val="20"/>
                  <w:shd w:val="clear" w:color="auto" w:fill="FFFFFF"/>
                </w:rPr>
                <w:t>Werner.Thomas@dwd.de</w:t>
              </w:r>
            </w:hyperlink>
            <w:r w:rsidRPr="00E80C12">
              <w:rPr>
                <w:rFonts w:cs="Arial"/>
                <w:bCs/>
                <w:color w:val="222222"/>
                <w:sz w:val="20"/>
                <w:szCs w:val="20"/>
                <w:shd w:val="clear" w:color="auto" w:fill="FFFFFF"/>
              </w:rPr>
              <w:t xml:space="preserve"> </w:t>
            </w:r>
          </w:p>
        </w:tc>
      </w:tr>
      <w:tr w:rsidR="008F7682" w:rsidTr="0051264A">
        <w:tc>
          <w:tcPr>
            <w:tcW w:w="5000" w:type="pct"/>
            <w:gridSpan w:val="2"/>
          </w:tcPr>
          <w:p w:rsidR="008F7682" w:rsidRPr="008F7682" w:rsidRDefault="008F7682" w:rsidP="008F7682">
            <w:pPr>
              <w:rPr>
                <w:sz w:val="20"/>
                <w:szCs w:val="20"/>
              </w:rPr>
            </w:pPr>
            <w:r w:rsidRPr="008F7682">
              <w:rPr>
                <w:sz w:val="20"/>
                <w:szCs w:val="20"/>
              </w:rPr>
              <w:t>Some doubts about the "goal stability" of 0.005%/decade, whereas breakthrough and threshold values are a lot more relaxed. Maybe a mixture of absolute and percentage values ?</w:t>
            </w:r>
          </w:p>
          <w:p w:rsidR="008F7682" w:rsidRPr="008F7682" w:rsidRDefault="008F7682" w:rsidP="008F7682">
            <w:pPr>
              <w:rPr>
                <w:sz w:val="20"/>
                <w:szCs w:val="20"/>
              </w:rPr>
            </w:pPr>
          </w:p>
          <w:p w:rsidR="008F7682" w:rsidRPr="008F7682" w:rsidRDefault="008F7682" w:rsidP="008F7682">
            <w:pPr>
              <w:rPr>
                <w:sz w:val="20"/>
                <w:szCs w:val="20"/>
              </w:rPr>
            </w:pPr>
            <w:r w:rsidRPr="008F7682">
              <w:rPr>
                <w:sz w:val="20"/>
                <w:szCs w:val="20"/>
              </w:rPr>
              <w:t>Required Measurement Uncertainty: Unclear what is meant by "% on particle size" or % on total number in this context</w:t>
            </w:r>
          </w:p>
          <w:p w:rsidR="008F7682" w:rsidRPr="008F7682" w:rsidRDefault="008F7682" w:rsidP="008F7682">
            <w:pPr>
              <w:rPr>
                <w:sz w:val="20"/>
                <w:szCs w:val="20"/>
              </w:rPr>
            </w:pPr>
          </w:p>
          <w:p w:rsidR="008F7682" w:rsidRPr="009029F2" w:rsidRDefault="008F7682" w:rsidP="008F7682">
            <w:pPr>
              <w:rPr>
                <w:sz w:val="20"/>
                <w:szCs w:val="20"/>
              </w:rPr>
            </w:pPr>
            <w:r w:rsidRPr="008F7682">
              <w:rPr>
                <w:sz w:val="20"/>
                <w:szCs w:val="20"/>
              </w:rPr>
              <w:t xml:space="preserve">Harald </w:t>
            </w:r>
            <w:proofErr w:type="spellStart"/>
            <w:r w:rsidRPr="008F7682">
              <w:rPr>
                <w:sz w:val="20"/>
                <w:szCs w:val="20"/>
              </w:rPr>
              <w:t>Flentje</w:t>
            </w:r>
            <w:proofErr w:type="spellEnd"/>
            <w:r w:rsidRPr="008F7682">
              <w:rPr>
                <w:sz w:val="20"/>
                <w:szCs w:val="20"/>
              </w:rPr>
              <w:t xml:space="preserve">, Ina </w:t>
            </w:r>
            <w:proofErr w:type="spellStart"/>
            <w:r w:rsidRPr="008F7682">
              <w:rPr>
                <w:sz w:val="20"/>
                <w:szCs w:val="20"/>
              </w:rPr>
              <w:t>Mattis</w:t>
            </w:r>
            <w:proofErr w:type="spellEnd"/>
            <w:r w:rsidRPr="008F7682">
              <w:rPr>
                <w:sz w:val="20"/>
                <w:szCs w:val="20"/>
              </w:rPr>
              <w:t>, Werner Thomas</w:t>
            </w:r>
          </w:p>
        </w:tc>
      </w:tr>
    </w:tbl>
    <w:p w:rsidR="008F7682" w:rsidRDefault="008F7682" w:rsidP="008F7682">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8F7682" w:rsidTr="0051264A">
        <w:trPr>
          <w:trHeight w:val="340"/>
        </w:trPr>
        <w:tc>
          <w:tcPr>
            <w:tcW w:w="2441" w:type="pct"/>
            <w:vAlign w:val="center"/>
          </w:tcPr>
          <w:p w:rsidR="008F7682" w:rsidRPr="00215C42" w:rsidRDefault="008F7682" w:rsidP="0051264A">
            <w:pPr>
              <w:rPr>
                <w:sz w:val="20"/>
                <w:szCs w:val="20"/>
              </w:rPr>
            </w:pPr>
            <w:r w:rsidRPr="009029F2">
              <w:rPr>
                <w:sz w:val="20"/>
                <w:szCs w:val="20"/>
              </w:rPr>
              <w:t>Author</w:t>
            </w:r>
            <w:r>
              <w:rPr>
                <w:sz w:val="20"/>
                <w:szCs w:val="20"/>
              </w:rPr>
              <w:t>:</w:t>
            </w:r>
            <w:r w:rsidRPr="00E80C12">
              <w:rPr>
                <w:sz w:val="20"/>
                <w:szCs w:val="20"/>
              </w:rPr>
              <w:t xml:space="preserve"> Thomas Popp</w:t>
            </w:r>
          </w:p>
        </w:tc>
        <w:tc>
          <w:tcPr>
            <w:tcW w:w="2559" w:type="pct"/>
            <w:vAlign w:val="center"/>
          </w:tcPr>
          <w:p w:rsidR="008F7682" w:rsidRPr="00215C42" w:rsidRDefault="008F7682" w:rsidP="0051264A">
            <w:pPr>
              <w:rPr>
                <w:sz w:val="20"/>
                <w:szCs w:val="20"/>
              </w:rPr>
            </w:pPr>
            <w:r w:rsidRPr="009029F2">
              <w:rPr>
                <w:sz w:val="20"/>
                <w:szCs w:val="20"/>
              </w:rPr>
              <w:t xml:space="preserve">Email: </w:t>
            </w:r>
            <w:hyperlink r:id="rId39" w:history="1">
              <w:r w:rsidRPr="00E80C12">
                <w:rPr>
                  <w:rStyle w:val="Hyperlink"/>
                  <w:sz w:val="20"/>
                  <w:szCs w:val="20"/>
                </w:rPr>
                <w:t>thomas.popp@dlr.de</w:t>
              </w:r>
            </w:hyperlink>
          </w:p>
        </w:tc>
      </w:tr>
      <w:tr w:rsidR="008F7682" w:rsidTr="0051264A">
        <w:tc>
          <w:tcPr>
            <w:tcW w:w="5000" w:type="pct"/>
            <w:gridSpan w:val="2"/>
          </w:tcPr>
          <w:p w:rsidR="008F7682" w:rsidRPr="009029F2" w:rsidRDefault="008F7682" w:rsidP="0051264A">
            <w:pPr>
              <w:rPr>
                <w:sz w:val="20"/>
                <w:szCs w:val="20"/>
              </w:rPr>
            </w:pPr>
            <w:r>
              <w:rPr>
                <w:sz w:val="20"/>
                <w:szCs w:val="20"/>
              </w:rPr>
              <w:t>T</w:t>
            </w:r>
            <w:r w:rsidRPr="008F7682">
              <w:rPr>
                <w:sz w:val="20"/>
                <w:szCs w:val="20"/>
              </w:rPr>
              <w:t>he uncertainty requirement seems to be copied from particle size distributions - at least the old values from GCOS-200 should be added here as goal (absolute: 0.03)</w:t>
            </w:r>
          </w:p>
        </w:tc>
      </w:tr>
    </w:tbl>
    <w:p w:rsidR="008F7682" w:rsidRDefault="008F7682" w:rsidP="008F7682">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8F7682" w:rsidTr="0051264A">
        <w:trPr>
          <w:trHeight w:val="340"/>
        </w:trPr>
        <w:tc>
          <w:tcPr>
            <w:tcW w:w="2441" w:type="pct"/>
            <w:vAlign w:val="center"/>
          </w:tcPr>
          <w:p w:rsidR="008F7682" w:rsidRPr="00215C42" w:rsidRDefault="008F7682" w:rsidP="0051264A">
            <w:pPr>
              <w:rPr>
                <w:sz w:val="20"/>
                <w:szCs w:val="20"/>
              </w:rPr>
            </w:pPr>
            <w:proofErr w:type="spellStart"/>
            <w:r w:rsidRPr="009029F2">
              <w:rPr>
                <w:sz w:val="20"/>
                <w:szCs w:val="20"/>
              </w:rPr>
              <w:t>Author</w:t>
            </w:r>
            <w:r>
              <w:rPr>
                <w:sz w:val="20"/>
                <w:szCs w:val="20"/>
              </w:rPr>
              <w:t>:Angela</w:t>
            </w:r>
            <w:proofErr w:type="spellEnd"/>
            <w:r>
              <w:rPr>
                <w:sz w:val="20"/>
                <w:szCs w:val="20"/>
              </w:rPr>
              <w:t xml:space="preserve"> Benedetti</w:t>
            </w:r>
          </w:p>
        </w:tc>
        <w:tc>
          <w:tcPr>
            <w:tcW w:w="2559" w:type="pct"/>
            <w:vAlign w:val="center"/>
          </w:tcPr>
          <w:p w:rsidR="008F7682" w:rsidRPr="00215C42" w:rsidRDefault="008F7682" w:rsidP="0051264A">
            <w:pPr>
              <w:rPr>
                <w:sz w:val="20"/>
                <w:szCs w:val="20"/>
              </w:rPr>
            </w:pPr>
            <w:r w:rsidRPr="009029F2">
              <w:rPr>
                <w:sz w:val="20"/>
                <w:szCs w:val="20"/>
              </w:rPr>
              <w:t xml:space="preserve">Email: </w:t>
            </w:r>
            <w:hyperlink r:id="rId40" w:history="1">
              <w:r w:rsidRPr="00697ACC">
                <w:rPr>
                  <w:rStyle w:val="Hyperlink"/>
                  <w:sz w:val="20"/>
                  <w:szCs w:val="20"/>
                </w:rPr>
                <w:t>angela.benedetti@ecmwf.int</w:t>
              </w:r>
            </w:hyperlink>
            <w:r>
              <w:rPr>
                <w:sz w:val="20"/>
                <w:szCs w:val="20"/>
              </w:rPr>
              <w:t xml:space="preserve"> </w:t>
            </w:r>
          </w:p>
        </w:tc>
      </w:tr>
      <w:tr w:rsidR="008F7682" w:rsidTr="0051264A">
        <w:tc>
          <w:tcPr>
            <w:tcW w:w="5000" w:type="pct"/>
            <w:gridSpan w:val="2"/>
          </w:tcPr>
          <w:p w:rsidR="008F7682" w:rsidRPr="009029F2" w:rsidRDefault="008F7682" w:rsidP="0051264A">
            <w:pPr>
              <w:rPr>
                <w:sz w:val="20"/>
                <w:szCs w:val="20"/>
              </w:rPr>
            </w:pPr>
            <w:r w:rsidRPr="008F7682">
              <w:rPr>
                <w:sz w:val="20"/>
                <w:szCs w:val="20"/>
              </w:rPr>
              <w:t>The horizontal resolution seems too coarse. I would suggest lowering the Goal to 10km, the Breakthrough to 50km and Threshold to 100km.</w:t>
            </w:r>
          </w:p>
        </w:tc>
      </w:tr>
    </w:tbl>
    <w:p w:rsidR="008F7682" w:rsidRDefault="008F7682" w:rsidP="008F7682">
      <w:pPr>
        <w:rPr>
          <w:shd w:val="pct15" w:color="auto" w:fill="FFFFFF"/>
        </w:rPr>
      </w:pPr>
      <w:r>
        <w:br w:type="page"/>
      </w:r>
    </w:p>
    <w:p w:rsidR="008F7682" w:rsidRDefault="008F7682" w:rsidP="008F7682">
      <w:pPr>
        <w:pStyle w:val="Heading2"/>
      </w:pPr>
      <w:r w:rsidRPr="00841F0F">
        <w:lastRenderedPageBreak/>
        <w:t xml:space="preserve">Aerosol </w:t>
      </w:r>
      <w:r>
        <w:t>Layer Height</w:t>
      </w:r>
    </w:p>
    <w:tbl>
      <w:tblPr>
        <w:tblW w:w="5000" w:type="pct"/>
        <w:jc w:val="center"/>
        <w:shd w:val="clear" w:color="auto" w:fill="FFFFFF"/>
        <w:tblCellMar>
          <w:left w:w="0" w:type="dxa"/>
          <w:right w:w="0" w:type="dxa"/>
        </w:tblCellMar>
        <w:tblLook w:val="04A0" w:firstRow="1" w:lastRow="0" w:firstColumn="1" w:lastColumn="0" w:noHBand="0" w:noVBand="1"/>
      </w:tblPr>
      <w:tblGrid>
        <w:gridCol w:w="1458"/>
        <w:gridCol w:w="1287"/>
        <w:gridCol w:w="1351"/>
        <w:gridCol w:w="458"/>
        <w:gridCol w:w="919"/>
        <w:gridCol w:w="5543"/>
      </w:tblGrid>
      <w:tr w:rsidR="008F7682" w:rsidTr="00E87B06">
        <w:trPr>
          <w:jc w:val="center"/>
        </w:trPr>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bookmarkStart w:id="12" w:name="_GoBack"/>
            <w:r>
              <w:rPr>
                <w:b/>
                <w:bCs/>
                <w:color w:val="FFFFFF"/>
                <w:sz w:val="16"/>
                <w:szCs w:val="16"/>
                <w:bdr w:val="none" w:sz="0" w:space="0" w:color="auto" w:frame="1"/>
              </w:rPr>
              <w:t>Name</w:t>
            </w:r>
          </w:p>
        </w:tc>
        <w:tc>
          <w:tcPr>
            <w:tcW w:w="4338" w:type="pct"/>
            <w:gridSpan w:val="5"/>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Aerosol Layer Height</w:t>
            </w:r>
          </w:p>
        </w:tc>
      </w:tr>
      <w:tr w:rsidR="008F7682" w:rsidTr="00E87B06">
        <w:trPr>
          <w:jc w:val="center"/>
        </w:trPr>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Definition</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See note</w:t>
            </w:r>
          </w:p>
        </w:tc>
      </w:tr>
      <w:tr w:rsidR="008F7682" w:rsidTr="00E87B06">
        <w:trPr>
          <w:jc w:val="center"/>
        </w:trPr>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Unit</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r>
      <w:tr w:rsidR="008F7682" w:rsidTr="00E87B06">
        <w:trPr>
          <w:jc w:val="center"/>
        </w:trPr>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Note</w:t>
            </w:r>
          </w:p>
        </w:tc>
        <w:tc>
          <w:tcPr>
            <w:tcW w:w="4338" w:type="pct"/>
            <w:gridSpan w:val="5"/>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rFonts w:ascii="Times New Roman" w:hAnsi="Times New Roman" w:cs="Times New Roman"/>
                <w:color w:val="222222"/>
                <w:sz w:val="24"/>
                <w:szCs w:val="24"/>
              </w:rPr>
            </w:pPr>
            <w:r>
              <w:rPr>
                <w:color w:val="222222"/>
                <w:sz w:val="16"/>
                <w:szCs w:val="16"/>
                <w:bdr w:val="none" w:sz="0" w:space="0" w:color="auto" w:frame="1"/>
              </w:rPr>
              <w:t xml:space="preserve">Measurements of the aerosol vertical distribution are highly valuable for radiative forcing studies, [e.g., Haywood and Boucher, 2000]. The aerosol vertical distribution can be measured by ground-based or </w:t>
            </w:r>
            <w:proofErr w:type="spellStart"/>
            <w:r>
              <w:rPr>
                <w:color w:val="222222"/>
                <w:sz w:val="16"/>
                <w:szCs w:val="16"/>
                <w:bdr w:val="none" w:sz="0" w:space="0" w:color="auto" w:frame="1"/>
              </w:rPr>
              <w:t>spacebased</w:t>
            </w:r>
            <w:proofErr w:type="spellEnd"/>
            <w:r>
              <w:rPr>
                <w:color w:val="222222"/>
                <w:sz w:val="16"/>
                <w:szCs w:val="16"/>
                <w:bdr w:val="none" w:sz="0" w:space="0" w:color="auto" w:frame="1"/>
              </w:rPr>
              <w:t xml:space="preserve"> active remote sensing techniques using LIDAR measurements through the measurement of the light extinction profile vertical profile (already an ECV product) or by simpler backscatter profiles. Identification of aerosol layer scan also be performed by in-situ measurements of aerosol properties (optical or physical) using aircrafts, drone or onboard instrumented balloons. Passive satellite remote sensing of aerosol layer height can by far not provide the same level of detail as active remote sensing but can add an important extension compared to active remote sensing in terms of spatial coverage. It is a product from a number of spaced-based instrument such as TROPOMI.</w:t>
            </w:r>
          </w:p>
          <w:p w:rsidR="008F7682" w:rsidRDefault="008F7682">
            <w:pPr>
              <w:rPr>
                <w:color w:val="222222"/>
              </w:rPr>
            </w:pPr>
            <w:r>
              <w:rPr>
                <w:color w:val="222222"/>
                <w:sz w:val="16"/>
                <w:szCs w:val="16"/>
                <w:bdr w:val="none" w:sz="0" w:space="0" w:color="auto" w:frame="1"/>
              </w:rPr>
              <w:t xml:space="preserve">However, the definition of Aerosol Layer Height is not unambiguous and may differ depending on the technique used the retrieval. In TROPOMI the Aerosol Layer Height is defined as the mid pressure of an assumed aerosol block layer using absorption features of molecular O2 column. From a </w:t>
            </w:r>
            <w:proofErr w:type="spellStart"/>
            <w:r>
              <w:rPr>
                <w:color w:val="222222"/>
                <w:sz w:val="16"/>
                <w:szCs w:val="16"/>
                <w:bdr w:val="none" w:sz="0" w:space="0" w:color="auto" w:frame="1"/>
              </w:rPr>
              <w:t>lidar</w:t>
            </w:r>
            <w:proofErr w:type="spellEnd"/>
            <w:r>
              <w:rPr>
                <w:color w:val="222222"/>
                <w:sz w:val="16"/>
                <w:szCs w:val="16"/>
                <w:bdr w:val="none" w:sz="0" w:space="0" w:color="auto" w:frame="1"/>
              </w:rPr>
              <w:t xml:space="preserve"> perspective, the aerosol layer height is linked to the peak of extinction coefficient. Achieving agreement between retrieved aerosol height from real O2 A band measurements and Lidar measurements is challenging and depends on ad hoc assumptions. </w:t>
            </w:r>
          </w:p>
          <w:p w:rsidR="008F7682" w:rsidRDefault="008F7682">
            <w:pPr>
              <w:rPr>
                <w:color w:val="222222"/>
              </w:rPr>
            </w:pPr>
            <w:r>
              <w:rPr>
                <w:color w:val="222222"/>
                <w:sz w:val="16"/>
                <w:szCs w:val="16"/>
                <w:bdr w:val="none" w:sz="0" w:space="0" w:color="auto" w:frame="1"/>
              </w:rPr>
              <w:t>Definition of an ECV would require unambiguous definition which at present would be best defined based on the knowledge of the vertical profile of aerosol extinction coefficient, already defined as ECV.</w:t>
            </w:r>
          </w:p>
          <w:p w:rsidR="008F7682" w:rsidRDefault="008F7682">
            <w:pPr>
              <w:rPr>
                <w:color w:val="222222"/>
                <w:sz w:val="24"/>
                <w:szCs w:val="24"/>
              </w:rPr>
            </w:pPr>
            <w:r>
              <w:rPr>
                <w:color w:val="222222"/>
                <w:sz w:val="16"/>
                <w:szCs w:val="16"/>
                <w:bdr w:val="none" w:sz="0" w:space="0" w:color="auto" w:frame="1"/>
              </w:rPr>
              <w:t>This is the reason why we recommend ALH to be included as a proxy for the vertical aerosol extinction profile rather than a full ECV product. </w:t>
            </w:r>
          </w:p>
        </w:tc>
      </w:tr>
      <w:tr w:rsidR="008F7682"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jc w:val="center"/>
              <w:rPr>
                <w:color w:val="222222"/>
                <w:sz w:val="24"/>
                <w:szCs w:val="24"/>
              </w:rPr>
            </w:pPr>
            <w:r>
              <w:rPr>
                <w:b/>
                <w:bCs/>
                <w:color w:val="FFFFFF"/>
                <w:sz w:val="16"/>
                <w:szCs w:val="16"/>
                <w:bdr w:val="none" w:sz="0" w:space="0" w:color="auto" w:frame="1"/>
              </w:rPr>
              <w:t>Requirements</w:t>
            </w:r>
          </w:p>
        </w:tc>
      </w:tr>
      <w:tr w:rsidR="008F7682" w:rsidTr="00E87B06">
        <w:trPr>
          <w:jc w:val="center"/>
        </w:trPr>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jc w:val="center"/>
              <w:rPr>
                <w:color w:val="222222"/>
                <w:sz w:val="24"/>
                <w:szCs w:val="24"/>
              </w:rPr>
            </w:pPr>
            <w:r>
              <w:rPr>
                <w:b/>
                <w:bCs/>
                <w:color w:val="FFFFFF"/>
                <w:sz w:val="16"/>
                <w:szCs w:val="16"/>
                <w:bdr w:val="none" w:sz="0" w:space="0" w:color="auto" w:frame="1"/>
              </w:rPr>
              <w:t>Item needed</w:t>
            </w:r>
          </w:p>
        </w:tc>
        <w:tc>
          <w:tcPr>
            <w:tcW w:w="584"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b/>
                <w:bCs/>
                <w:color w:val="222222"/>
                <w:sz w:val="16"/>
                <w:szCs w:val="16"/>
                <w:bdr w:val="none" w:sz="0" w:space="0" w:color="auto" w:frame="1"/>
              </w:rPr>
              <w:t>Unit</w:t>
            </w:r>
          </w:p>
        </w:tc>
        <w:tc>
          <w:tcPr>
            <w:tcW w:w="613"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b/>
                <w:bCs/>
                <w:color w:val="222222"/>
                <w:sz w:val="16"/>
                <w:szCs w:val="16"/>
                <w:bdr w:val="none" w:sz="0" w:space="0" w:color="auto" w:frame="1"/>
              </w:rPr>
              <w:t>Metric</w:t>
            </w:r>
          </w:p>
        </w:tc>
        <w:tc>
          <w:tcPr>
            <w:tcW w:w="208"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rFonts w:ascii="Calibri" w:hAnsi="Calibri"/>
                <w:b/>
                <w:bCs/>
                <w:color w:val="1155CC"/>
                <w:sz w:val="16"/>
                <w:szCs w:val="16"/>
                <w:bdr w:val="none" w:sz="0" w:space="0" w:color="auto" w:frame="1"/>
              </w:rPr>
              <w:t>[1]</w:t>
            </w:r>
          </w:p>
        </w:tc>
        <w:tc>
          <w:tcPr>
            <w:tcW w:w="417"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b/>
                <w:bCs/>
                <w:color w:val="222222"/>
                <w:sz w:val="16"/>
                <w:szCs w:val="16"/>
                <w:bdr w:val="none" w:sz="0" w:space="0" w:color="auto" w:frame="1"/>
              </w:rPr>
              <w:t>Value</w:t>
            </w:r>
          </w:p>
        </w:tc>
        <w:tc>
          <w:tcPr>
            <w:tcW w:w="2516" w:type="pct"/>
            <w:tcBorders>
              <w:top w:val="single" w:sz="8" w:space="0" w:color="FFFFFF"/>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b/>
                <w:bCs/>
                <w:color w:val="222222"/>
                <w:sz w:val="16"/>
                <w:szCs w:val="16"/>
                <w:bdr w:val="none" w:sz="0" w:space="0" w:color="auto" w:frame="1"/>
              </w:rPr>
              <w:t>Derivation and References and Standards</w:t>
            </w:r>
          </w:p>
        </w:tc>
      </w:tr>
      <w:tr w:rsidR="008F7682" w:rsidTr="00E87B06">
        <w:trPr>
          <w:jc w:val="center"/>
        </w:trPr>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Horizontal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Vertical Resolution</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Temporal Resolution</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 </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Timeliness</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 </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r>
      <w:tr w:rsidR="008F7682" w:rsidTr="00E87B06">
        <w:trPr>
          <w:jc w:val="center"/>
        </w:trPr>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Required Measurement Uncertainty</w:t>
            </w:r>
          </w:p>
        </w:tc>
        <w:tc>
          <w:tcPr>
            <w:tcW w:w="584"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613"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val="restar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rFonts w:ascii="Times New Roman" w:hAnsi="Times New Roman" w:cs="Times New Roman"/>
                <w:color w:val="222222"/>
                <w:sz w:val="24"/>
                <w:szCs w:val="24"/>
              </w:rPr>
            </w:pPr>
            <w:r>
              <w:rPr>
                <w:color w:val="222222"/>
                <w:sz w:val="16"/>
                <w:szCs w:val="16"/>
                <w:bdr w:val="none" w:sz="0" w:space="0" w:color="auto" w:frame="1"/>
              </w:rPr>
              <w:t> </w:t>
            </w:r>
          </w:p>
          <w:p w:rsidR="008F7682" w:rsidRDefault="008F7682">
            <w:pPr>
              <w:rPr>
                <w:color w:val="222222"/>
                <w:sz w:val="24"/>
                <w:szCs w:val="24"/>
              </w:rPr>
            </w:pPr>
            <w:r>
              <w:rPr>
                <w:color w:val="222222"/>
                <w:sz w:val="16"/>
                <w:szCs w:val="16"/>
                <w:bdr w:val="none" w:sz="0" w:space="0" w:color="auto" w:frame="1"/>
              </w:rPr>
              <w:t> </w:t>
            </w: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vMerge w:val="restar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Stability</w:t>
            </w:r>
          </w:p>
        </w:tc>
        <w:tc>
          <w:tcPr>
            <w:tcW w:w="584"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 </w:t>
            </w:r>
          </w:p>
        </w:tc>
        <w:tc>
          <w:tcPr>
            <w:tcW w:w="613"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 </w:t>
            </w: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G</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val="restar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B</w:t>
            </w:r>
          </w:p>
        </w:tc>
        <w:tc>
          <w:tcPr>
            <w:tcW w:w="417"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vMerge/>
            <w:tcBorders>
              <w:top w:val="single" w:sz="8" w:space="0" w:color="FFFFFF"/>
              <w:left w:val="single" w:sz="8" w:space="0" w:color="FFFFFF"/>
              <w:bottom w:val="nil"/>
              <w:right w:val="single" w:sz="24" w:space="0" w:color="FFFFFF"/>
            </w:tcBorders>
            <w:shd w:val="clear" w:color="auto" w:fill="FFFFFF"/>
            <w:vAlign w:val="center"/>
            <w:hideMark/>
          </w:tcPr>
          <w:p w:rsidR="008F7682" w:rsidRDefault="008F7682">
            <w:pPr>
              <w:rPr>
                <w:color w:val="222222"/>
                <w:sz w:val="24"/>
                <w:szCs w:val="24"/>
              </w:rPr>
            </w:pPr>
          </w:p>
        </w:tc>
        <w:tc>
          <w:tcPr>
            <w:tcW w:w="584"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613"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c>
          <w:tcPr>
            <w:tcW w:w="208"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T</w:t>
            </w:r>
          </w:p>
        </w:tc>
        <w:tc>
          <w:tcPr>
            <w:tcW w:w="417"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2516" w:type="pct"/>
            <w:vMerge/>
            <w:tcBorders>
              <w:top w:val="nil"/>
              <w:left w:val="nil"/>
              <w:bottom w:val="single" w:sz="8" w:space="0" w:color="FFFFFF"/>
              <w:right w:val="single" w:sz="8" w:space="0" w:color="FFFFFF"/>
            </w:tcBorders>
            <w:shd w:val="clear" w:color="auto" w:fill="FFFFFF"/>
            <w:vAlign w:val="center"/>
            <w:hideMark/>
          </w:tcPr>
          <w:p w:rsidR="008F7682" w:rsidRDefault="008F7682">
            <w:pPr>
              <w:rPr>
                <w:color w:val="222222"/>
                <w:sz w:val="24"/>
                <w:szCs w:val="24"/>
              </w:rPr>
            </w:pPr>
          </w:p>
        </w:tc>
      </w:tr>
      <w:tr w:rsidR="008F7682" w:rsidTr="00E87B06">
        <w:trPr>
          <w:jc w:val="center"/>
        </w:trPr>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Standards and References</w:t>
            </w:r>
          </w:p>
        </w:tc>
        <w:tc>
          <w:tcPr>
            <w:tcW w:w="4338" w:type="pct"/>
            <w:gridSpan w:val="5"/>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rFonts w:ascii="Times New Roman" w:hAnsi="Times New Roman" w:cs="Times New Roman"/>
                <w:color w:val="222222"/>
                <w:sz w:val="24"/>
                <w:szCs w:val="24"/>
              </w:rPr>
            </w:pPr>
            <w:r>
              <w:rPr>
                <w:color w:val="222222"/>
                <w:sz w:val="16"/>
                <w:szCs w:val="16"/>
                <w:bdr w:val="none" w:sz="0" w:space="0" w:color="auto" w:frame="1"/>
              </w:rPr>
              <w:t>Haywood, J. and Boucher, O. (2000) Estimates of the Direct and Indirect Radiative Forcing Due to Tropospheric Aerosols: A Review. Reviews of Geophysics, 38, 513-543.</w:t>
            </w:r>
          </w:p>
          <w:p w:rsidR="008F7682" w:rsidRDefault="00E87B06">
            <w:pPr>
              <w:rPr>
                <w:color w:val="222222"/>
                <w:sz w:val="24"/>
                <w:szCs w:val="24"/>
              </w:rPr>
            </w:pPr>
            <w:hyperlink r:id="rId41" w:tgtFrame="_blank" w:history="1">
              <w:r w:rsidR="008F7682">
                <w:rPr>
                  <w:rStyle w:val="Hyperlink"/>
                  <w:color w:val="6611CC"/>
                  <w:sz w:val="16"/>
                  <w:szCs w:val="16"/>
                  <w:bdr w:val="none" w:sz="0" w:space="0" w:color="auto" w:frame="1"/>
                </w:rPr>
                <w:t>https://doi.org/10.1029/1999RG000078</w:t>
              </w:r>
            </w:hyperlink>
          </w:p>
        </w:tc>
      </w:tr>
      <w:tr w:rsidR="008F7682" w:rsidTr="00E87B06">
        <w:trPr>
          <w:jc w:val="center"/>
        </w:trPr>
        <w:tc>
          <w:tcPr>
            <w:tcW w:w="5000" w:type="pct"/>
            <w:gridSpan w:val="6"/>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jc w:val="center"/>
              <w:rPr>
                <w:color w:val="222222"/>
                <w:sz w:val="24"/>
                <w:szCs w:val="24"/>
              </w:rPr>
            </w:pPr>
            <w:r>
              <w:rPr>
                <w:b/>
                <w:bCs/>
                <w:color w:val="FFFFFF"/>
                <w:sz w:val="16"/>
                <w:szCs w:val="16"/>
                <w:bdr w:val="none" w:sz="0" w:space="0" w:color="auto" w:frame="1"/>
              </w:rPr>
              <w:t>Adaptation and Extremes</w:t>
            </w:r>
          </w:p>
        </w:tc>
      </w:tr>
      <w:tr w:rsidR="008F7682" w:rsidTr="00E87B06">
        <w:trPr>
          <w:jc w:val="center"/>
        </w:trPr>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 </w:t>
            </w:r>
          </w:p>
        </w:tc>
        <w:tc>
          <w:tcPr>
            <w:tcW w:w="584"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Relevant? (Yes/No)</w:t>
            </w:r>
          </w:p>
        </w:tc>
        <w:tc>
          <w:tcPr>
            <w:tcW w:w="613" w:type="pct"/>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color w:val="222222"/>
                <w:sz w:val="24"/>
                <w:szCs w:val="24"/>
              </w:rPr>
            </w:pPr>
            <w:proofErr w:type="spellStart"/>
            <w:r>
              <w:rPr>
                <w:color w:val="222222"/>
                <w:sz w:val="16"/>
                <w:szCs w:val="16"/>
                <w:bdr w:val="none" w:sz="0" w:space="0" w:color="auto" w:frame="1"/>
              </w:rPr>
              <w:t>Sugg</w:t>
            </w:r>
            <w:proofErr w:type="spellEnd"/>
            <w:r>
              <w:rPr>
                <w:color w:val="222222"/>
                <w:sz w:val="16"/>
                <w:szCs w:val="16"/>
                <w:bdr w:val="none" w:sz="0" w:space="0" w:color="auto" w:frame="1"/>
              </w:rPr>
              <w:t>. Req. sufficient? (Yes/No)</w:t>
            </w:r>
          </w:p>
        </w:tc>
        <w:tc>
          <w:tcPr>
            <w:tcW w:w="3141" w:type="pct"/>
            <w:gridSpan w:val="3"/>
            <w:tcBorders>
              <w:top w:val="single" w:sz="8" w:space="0" w:color="FFFFFF"/>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jc w:val="center"/>
              <w:rPr>
                <w:color w:val="222222"/>
                <w:sz w:val="24"/>
                <w:szCs w:val="24"/>
              </w:rPr>
            </w:pPr>
            <w:r>
              <w:rPr>
                <w:color w:val="222222"/>
                <w:sz w:val="16"/>
                <w:szCs w:val="16"/>
                <w:bdr w:val="none" w:sz="0" w:space="0" w:color="auto" w:frame="1"/>
              </w:rPr>
              <w:t>Explanation</w:t>
            </w:r>
          </w:p>
        </w:tc>
      </w:tr>
      <w:tr w:rsidR="008F7682" w:rsidTr="00E87B06">
        <w:trPr>
          <w:jc w:val="center"/>
        </w:trPr>
        <w:tc>
          <w:tcPr>
            <w:tcW w:w="662" w:type="pct"/>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Adaptation</w:t>
            </w:r>
            <w:r>
              <w:rPr>
                <w:rFonts w:ascii="Calibri" w:hAnsi="Calibri"/>
                <w:b/>
                <w:bCs/>
                <w:color w:val="FFFFFF"/>
                <w:sz w:val="16"/>
                <w:szCs w:val="16"/>
                <w:bdr w:val="none" w:sz="0" w:space="0" w:color="auto" w:frame="1"/>
              </w:rPr>
              <w:t>[2]</w:t>
            </w:r>
          </w:p>
        </w:tc>
        <w:tc>
          <w:tcPr>
            <w:tcW w:w="584"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D3DFEE"/>
            <w:tcMar>
              <w:top w:w="0" w:type="dxa"/>
              <w:left w:w="108" w:type="dxa"/>
              <w:bottom w:w="0" w:type="dxa"/>
              <w:right w:w="108" w:type="dxa"/>
            </w:tcMar>
            <w:hideMark/>
          </w:tcPr>
          <w:p w:rsidR="008F7682" w:rsidRDefault="008F7682">
            <w:pPr>
              <w:rPr>
                <w:color w:val="222222"/>
                <w:sz w:val="24"/>
                <w:szCs w:val="24"/>
              </w:rPr>
            </w:pPr>
            <w:r>
              <w:rPr>
                <w:color w:val="FF0000"/>
                <w:sz w:val="16"/>
                <w:szCs w:val="16"/>
                <w:bdr w:val="none" w:sz="0" w:space="0" w:color="auto" w:frame="1"/>
              </w:rPr>
              <w:t>Reviewers are invited to suggest answers for these fields</w:t>
            </w:r>
          </w:p>
        </w:tc>
      </w:tr>
      <w:tr w:rsidR="008F7682" w:rsidTr="00E87B06">
        <w:trPr>
          <w:trHeight w:val="266"/>
          <w:jc w:val="center"/>
        </w:trPr>
        <w:tc>
          <w:tcPr>
            <w:tcW w:w="662" w:type="pct"/>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hideMark/>
          </w:tcPr>
          <w:p w:rsidR="008F7682" w:rsidRDefault="008F7682">
            <w:pPr>
              <w:rPr>
                <w:color w:val="222222"/>
                <w:sz w:val="24"/>
                <w:szCs w:val="24"/>
              </w:rPr>
            </w:pPr>
            <w:r>
              <w:rPr>
                <w:b/>
                <w:bCs/>
                <w:color w:val="FFFFFF"/>
                <w:sz w:val="16"/>
                <w:szCs w:val="16"/>
                <w:bdr w:val="none" w:sz="0" w:space="0" w:color="auto" w:frame="1"/>
              </w:rPr>
              <w:t>Extremes</w:t>
            </w:r>
            <w:r>
              <w:rPr>
                <w:rFonts w:ascii="Calibri" w:hAnsi="Calibri"/>
                <w:b/>
                <w:bCs/>
                <w:color w:val="FFFFFF"/>
                <w:sz w:val="16"/>
                <w:szCs w:val="16"/>
                <w:bdr w:val="none" w:sz="0" w:space="0" w:color="auto" w:frame="1"/>
              </w:rPr>
              <w:t>[3]</w:t>
            </w:r>
          </w:p>
        </w:tc>
        <w:tc>
          <w:tcPr>
            <w:tcW w:w="584"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613" w:type="pct"/>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222222"/>
                <w:sz w:val="16"/>
                <w:szCs w:val="16"/>
                <w:bdr w:val="none" w:sz="0" w:space="0" w:color="auto" w:frame="1"/>
              </w:rPr>
              <w:t> </w:t>
            </w:r>
          </w:p>
        </w:tc>
        <w:tc>
          <w:tcPr>
            <w:tcW w:w="3141" w:type="pct"/>
            <w:gridSpan w:val="3"/>
            <w:tcBorders>
              <w:top w:val="nil"/>
              <w:left w:val="nil"/>
              <w:bottom w:val="single" w:sz="8" w:space="0" w:color="FFFFFF"/>
              <w:right w:val="single" w:sz="8" w:space="0" w:color="FFFFFF"/>
            </w:tcBorders>
            <w:shd w:val="clear" w:color="auto" w:fill="A7BFDE"/>
            <w:tcMar>
              <w:top w:w="0" w:type="dxa"/>
              <w:left w:w="108" w:type="dxa"/>
              <w:bottom w:w="0" w:type="dxa"/>
              <w:right w:w="108" w:type="dxa"/>
            </w:tcMar>
            <w:hideMark/>
          </w:tcPr>
          <w:p w:rsidR="008F7682" w:rsidRDefault="008F7682">
            <w:pPr>
              <w:rPr>
                <w:color w:val="222222"/>
                <w:sz w:val="24"/>
                <w:szCs w:val="24"/>
              </w:rPr>
            </w:pPr>
            <w:r>
              <w:rPr>
                <w:color w:val="FF0000"/>
                <w:sz w:val="16"/>
                <w:szCs w:val="16"/>
                <w:bdr w:val="none" w:sz="0" w:space="0" w:color="auto" w:frame="1"/>
              </w:rPr>
              <w:t>Reviewers are invited to suggest answers for these fields</w:t>
            </w:r>
          </w:p>
        </w:tc>
      </w:tr>
    </w:tbl>
    <w:bookmarkEnd w:id="12"/>
    <w:p w:rsidR="008F7682" w:rsidRDefault="008F7682" w:rsidP="008F7682">
      <w:pPr>
        <w:shd w:val="clear" w:color="auto" w:fill="FFFFFF"/>
        <w:rPr>
          <w:rFonts w:ascii="Arial" w:hAnsi="Arial" w:cs="Arial"/>
          <w:color w:val="222222"/>
          <w:sz w:val="20"/>
          <w:szCs w:val="20"/>
        </w:rPr>
      </w:pPr>
      <w:r>
        <w:rPr>
          <w:rFonts w:ascii="Arial" w:hAnsi="Arial" w:cs="Arial"/>
          <w:color w:val="222222"/>
          <w:sz w:val="20"/>
          <w:szCs w:val="20"/>
        </w:rPr>
        <w:br w:type="textWrapping" w:clear="all"/>
      </w:r>
    </w:p>
    <w:p w:rsidR="008F7682" w:rsidRDefault="00E87B06" w:rsidP="008F7682">
      <w:pPr>
        <w:shd w:val="clear" w:color="auto" w:fill="FFFFFF"/>
        <w:rPr>
          <w:rFonts w:ascii="Arial" w:hAnsi="Arial" w:cs="Arial"/>
          <w:color w:val="222222"/>
          <w:sz w:val="20"/>
          <w:szCs w:val="20"/>
        </w:rPr>
      </w:pPr>
      <w:r>
        <w:rPr>
          <w:rFonts w:ascii="Arial" w:hAnsi="Arial" w:cs="Arial"/>
          <w:color w:val="222222"/>
          <w:sz w:val="20"/>
          <w:szCs w:val="20"/>
        </w:rPr>
        <w:pict>
          <v:rect id="_x0000_i1031" style="width:178.2pt;height:.75pt" o:hrpct="330" o:hrstd="t" o:hr="t" fillcolor="#a0a0a0" stroked="f"/>
        </w:pict>
      </w:r>
    </w:p>
    <w:p w:rsidR="008F7682" w:rsidRPr="008F7682" w:rsidRDefault="008F7682" w:rsidP="008F768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2"/>
          <w:szCs w:val="22"/>
          <w:bdr w:val="none" w:sz="0" w:space="0" w:color="auto" w:frame="1"/>
          <w:lang w:val="en-US"/>
        </w:rPr>
        <w:t>[1]</w:t>
      </w:r>
      <w:r w:rsidRPr="008F7682">
        <w:rPr>
          <w:rFonts w:ascii="Arial" w:hAnsi="Arial" w:cs="Arial"/>
          <w:color w:val="222222"/>
          <w:sz w:val="16"/>
          <w:szCs w:val="16"/>
          <w:bdr w:val="none" w:sz="0" w:space="0" w:color="auto" w:frame="1"/>
          <w:lang w:val="en-US"/>
        </w:rPr>
        <w:t>Goal (G); Breakthrough (B)</w:t>
      </w:r>
      <w:ins w:id="13" w:author="Unknown" w:date="2019-11-18T13:07:00Z">
        <w:r w:rsidRPr="008F7682">
          <w:rPr>
            <w:rFonts w:ascii="Arial" w:hAnsi="Arial" w:cs="Arial"/>
            <w:color w:val="222222"/>
            <w:sz w:val="16"/>
            <w:szCs w:val="16"/>
            <w:bdr w:val="none" w:sz="0" w:space="0" w:color="auto" w:frame="1"/>
            <w:lang w:val="en-US"/>
          </w:rPr>
          <w:t> </w:t>
        </w:r>
      </w:ins>
      <w:r w:rsidRPr="008F7682">
        <w:rPr>
          <w:rFonts w:ascii="Arial" w:hAnsi="Arial" w:cs="Arial"/>
          <w:color w:val="222222"/>
          <w:sz w:val="16"/>
          <w:szCs w:val="16"/>
          <w:bdr w:val="none" w:sz="0" w:space="0" w:color="auto" w:frame="1"/>
          <w:lang w:val="en-US"/>
        </w:rPr>
        <w:t>(not mandatory, more as one possible); Threshold (T), for definitions see </w:t>
      </w:r>
      <w:hyperlink r:id="rId42" w:tgtFrame="_blank" w:history="1">
        <w:r>
          <w:rPr>
            <w:rStyle w:val="Hyperlink"/>
            <w:rFonts w:ascii="Arial" w:hAnsi="Arial" w:cs="Arial"/>
            <w:color w:val="6611CC"/>
            <w:sz w:val="16"/>
            <w:szCs w:val="16"/>
            <w:bdr w:val="none" w:sz="0" w:space="0" w:color="auto" w:frame="1"/>
            <w:lang w:val="en-GB"/>
          </w:rPr>
          <w:t>Guidelines</w:t>
        </w:r>
      </w:hyperlink>
    </w:p>
    <w:p w:rsidR="008F7682" w:rsidRPr="008F7682" w:rsidRDefault="008F7682" w:rsidP="008F7682">
      <w:pPr>
        <w:pStyle w:val="NormalWeb"/>
        <w:shd w:val="clear" w:color="auto" w:fill="FFFFFF"/>
        <w:spacing w:before="0" w:beforeAutospacing="0" w:after="0" w:afterAutospacing="0"/>
        <w:rPr>
          <w:rFonts w:ascii="Arial" w:hAnsi="Arial" w:cs="Arial"/>
          <w:color w:val="222222"/>
          <w:sz w:val="20"/>
          <w:szCs w:val="20"/>
          <w:lang w:val="en-US"/>
        </w:rPr>
      </w:pPr>
      <w:r>
        <w:rPr>
          <w:rFonts w:ascii="Calibri" w:hAnsi="Calibri" w:cs="Arial"/>
          <w:color w:val="1155CC"/>
          <w:sz w:val="20"/>
          <w:szCs w:val="20"/>
          <w:bdr w:val="none" w:sz="0" w:space="0" w:color="auto" w:frame="1"/>
          <w:lang w:val="en-US"/>
        </w:rPr>
        <w:t>[2]</w:t>
      </w:r>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Is the ECV Product directly relevant to support Climate Adaptation?</w:t>
      </w:r>
    </w:p>
    <w:p w:rsidR="008F7682" w:rsidRPr="008F7682" w:rsidRDefault="008F7682" w:rsidP="008F7682">
      <w:pPr>
        <w:pStyle w:val="NormalWeb"/>
        <w:shd w:val="clear" w:color="auto" w:fill="FFFFFF"/>
        <w:spacing w:before="0" w:beforeAutospacing="0" w:after="0" w:afterAutospacing="0"/>
        <w:rPr>
          <w:rFonts w:ascii="Arial" w:hAnsi="Arial" w:cs="Arial"/>
          <w:color w:val="222222"/>
          <w:sz w:val="20"/>
          <w:szCs w:val="20"/>
          <w:lang w:val="en-US"/>
        </w:rPr>
      </w:pPr>
      <w:bookmarkStart w:id="14" w:name="b0a37e27-3f9d-4eae-ae8b-45da15be0bab@wmo"/>
      <w:r>
        <w:rPr>
          <w:rFonts w:ascii="Calibri" w:hAnsi="Calibri" w:cs="Arial"/>
          <w:color w:val="1155CC"/>
          <w:sz w:val="20"/>
          <w:szCs w:val="20"/>
          <w:bdr w:val="none" w:sz="0" w:space="0" w:color="auto" w:frame="1"/>
          <w:lang w:val="en-US"/>
        </w:rPr>
        <w:t>[3]</w:t>
      </w:r>
      <w:bookmarkEnd w:id="14"/>
      <w:r>
        <w:rPr>
          <w:rFonts w:ascii="Arial" w:hAnsi="Arial" w:cs="Arial"/>
          <w:color w:val="222222"/>
          <w:sz w:val="20"/>
          <w:szCs w:val="20"/>
          <w:bdr w:val="none" w:sz="0" w:space="0" w:color="auto" w:frame="1"/>
          <w:lang w:val="en-US"/>
        </w:rPr>
        <w:t> </w:t>
      </w:r>
      <w:r>
        <w:rPr>
          <w:rFonts w:ascii="Arial" w:hAnsi="Arial" w:cs="Arial"/>
          <w:color w:val="222222"/>
          <w:sz w:val="16"/>
          <w:szCs w:val="16"/>
          <w:bdr w:val="none" w:sz="0" w:space="0" w:color="auto" w:frame="1"/>
          <w:lang w:val="en-US"/>
        </w:rPr>
        <w:t>Can the ECV Product be used to monitor climate extremes or aspects of extremes?</w:t>
      </w:r>
    </w:p>
    <w:p w:rsidR="008F7682" w:rsidRDefault="008F7682" w:rsidP="008F7682"/>
    <w:p w:rsidR="008F7682" w:rsidRPr="00215C42" w:rsidRDefault="008F7682" w:rsidP="008F7682">
      <w:pPr>
        <w:pStyle w:val="Heading3"/>
      </w:pPr>
      <w:r w:rsidRPr="009029F2">
        <w:t>Comment 1</w:t>
      </w:r>
    </w:p>
    <w:tbl>
      <w:tblPr>
        <w:tblStyle w:val="TableGrid"/>
        <w:tblW w:w="5000" w:type="pct"/>
        <w:tblLook w:val="04A0" w:firstRow="1" w:lastRow="0" w:firstColumn="1" w:lastColumn="0" w:noHBand="0" w:noVBand="1"/>
      </w:tblPr>
      <w:tblGrid>
        <w:gridCol w:w="5378"/>
        <w:gridCol w:w="5638"/>
      </w:tblGrid>
      <w:tr w:rsidR="008F7682" w:rsidTr="0051264A">
        <w:trPr>
          <w:trHeight w:val="340"/>
        </w:trPr>
        <w:tc>
          <w:tcPr>
            <w:tcW w:w="2441" w:type="pct"/>
            <w:vAlign w:val="center"/>
          </w:tcPr>
          <w:p w:rsidR="008F7682" w:rsidRPr="00215C42" w:rsidRDefault="008F7682" w:rsidP="0051264A">
            <w:pPr>
              <w:rPr>
                <w:sz w:val="20"/>
                <w:szCs w:val="20"/>
              </w:rPr>
            </w:pPr>
            <w:r w:rsidRPr="009029F2">
              <w:rPr>
                <w:sz w:val="20"/>
                <w:szCs w:val="20"/>
              </w:rPr>
              <w:t>Author</w:t>
            </w:r>
            <w:r>
              <w:rPr>
                <w:sz w:val="20"/>
                <w:szCs w:val="20"/>
              </w:rPr>
              <w:t>: Werner Thomas</w:t>
            </w:r>
          </w:p>
        </w:tc>
        <w:tc>
          <w:tcPr>
            <w:tcW w:w="2559" w:type="pct"/>
            <w:vAlign w:val="center"/>
          </w:tcPr>
          <w:p w:rsidR="008F7682" w:rsidRPr="00E80C12" w:rsidRDefault="008F7682" w:rsidP="0051264A">
            <w:pPr>
              <w:rPr>
                <w:rFonts w:ascii="Arial" w:hAnsi="Arial" w:cs="Arial"/>
                <w:b/>
                <w:bCs/>
                <w:color w:val="222222"/>
                <w:sz w:val="20"/>
                <w:szCs w:val="20"/>
                <w:shd w:val="clear" w:color="auto" w:fill="FFFFFF"/>
              </w:rPr>
            </w:pPr>
            <w:r w:rsidRPr="009029F2">
              <w:rPr>
                <w:sz w:val="20"/>
                <w:szCs w:val="20"/>
              </w:rPr>
              <w:t>Ema</w:t>
            </w:r>
            <w:r w:rsidRPr="00E80C12">
              <w:rPr>
                <w:sz w:val="20"/>
                <w:szCs w:val="20"/>
              </w:rPr>
              <w:t xml:space="preserve">il: </w:t>
            </w:r>
            <w:hyperlink r:id="rId43" w:history="1">
              <w:r w:rsidRPr="00E80C12">
                <w:rPr>
                  <w:rStyle w:val="Hyperlink"/>
                  <w:rFonts w:cs="Arial"/>
                  <w:bCs/>
                  <w:sz w:val="20"/>
                  <w:szCs w:val="20"/>
                  <w:shd w:val="clear" w:color="auto" w:fill="FFFFFF"/>
                </w:rPr>
                <w:t>Werner.Thomas@dwd.de</w:t>
              </w:r>
            </w:hyperlink>
            <w:r w:rsidRPr="00E80C12">
              <w:rPr>
                <w:rFonts w:cs="Arial"/>
                <w:bCs/>
                <w:color w:val="222222"/>
                <w:sz w:val="20"/>
                <w:szCs w:val="20"/>
                <w:shd w:val="clear" w:color="auto" w:fill="FFFFFF"/>
              </w:rPr>
              <w:t xml:space="preserve"> </w:t>
            </w:r>
          </w:p>
        </w:tc>
      </w:tr>
      <w:tr w:rsidR="008F7682" w:rsidTr="0051264A">
        <w:tc>
          <w:tcPr>
            <w:tcW w:w="5000" w:type="pct"/>
            <w:gridSpan w:val="2"/>
          </w:tcPr>
          <w:p w:rsidR="008F7682" w:rsidRPr="008F7682" w:rsidRDefault="008F7682" w:rsidP="008F7682">
            <w:pPr>
              <w:rPr>
                <w:sz w:val="20"/>
                <w:szCs w:val="20"/>
              </w:rPr>
            </w:pPr>
            <w:r w:rsidRPr="008F7682">
              <w:rPr>
                <w:sz w:val="20"/>
                <w:szCs w:val="20"/>
              </w:rPr>
              <w:t>We support the usage of this quantity only as a proxy for the aerosol extinction profile.</w:t>
            </w:r>
          </w:p>
          <w:p w:rsidR="008F7682" w:rsidRPr="008F7682" w:rsidRDefault="008F7682" w:rsidP="008F7682">
            <w:pPr>
              <w:rPr>
                <w:sz w:val="20"/>
                <w:szCs w:val="20"/>
              </w:rPr>
            </w:pPr>
          </w:p>
          <w:p w:rsidR="008F7682" w:rsidRPr="008F7682" w:rsidRDefault="008F7682" w:rsidP="008F7682">
            <w:pPr>
              <w:rPr>
                <w:sz w:val="20"/>
                <w:szCs w:val="20"/>
              </w:rPr>
            </w:pPr>
            <w:r w:rsidRPr="008F7682">
              <w:rPr>
                <w:sz w:val="20"/>
                <w:szCs w:val="20"/>
              </w:rPr>
              <w:t xml:space="preserve">Some doubts about this statement here: From a </w:t>
            </w:r>
            <w:proofErr w:type="spellStart"/>
            <w:r w:rsidRPr="008F7682">
              <w:rPr>
                <w:sz w:val="20"/>
                <w:szCs w:val="20"/>
              </w:rPr>
              <w:t>lidar</w:t>
            </w:r>
            <w:proofErr w:type="spellEnd"/>
            <w:r w:rsidRPr="008F7682">
              <w:rPr>
                <w:sz w:val="20"/>
                <w:szCs w:val="20"/>
              </w:rPr>
              <w:t xml:space="preserve"> perspective, the aerosol layer height is linked to the peak of extinction coefficient</w:t>
            </w:r>
          </w:p>
          <w:p w:rsidR="008F7682" w:rsidRPr="008F7682" w:rsidRDefault="008F7682" w:rsidP="008F7682">
            <w:pPr>
              <w:rPr>
                <w:sz w:val="20"/>
                <w:szCs w:val="20"/>
              </w:rPr>
            </w:pPr>
          </w:p>
          <w:p w:rsidR="008F7682" w:rsidRPr="008F7682" w:rsidRDefault="008F7682" w:rsidP="008F7682">
            <w:pPr>
              <w:rPr>
                <w:sz w:val="20"/>
                <w:szCs w:val="20"/>
              </w:rPr>
            </w:pPr>
            <w:r w:rsidRPr="008F7682">
              <w:rPr>
                <w:sz w:val="20"/>
                <w:szCs w:val="20"/>
              </w:rPr>
              <w:t xml:space="preserve">In most cases the peak of the extinction profile will be in the boundary layer but won't </w:t>
            </w:r>
            <w:proofErr w:type="spellStart"/>
            <w:r w:rsidRPr="008F7682">
              <w:rPr>
                <w:sz w:val="20"/>
                <w:szCs w:val="20"/>
              </w:rPr>
              <w:t>indiciate</w:t>
            </w:r>
            <w:proofErr w:type="spellEnd"/>
            <w:r w:rsidRPr="008F7682">
              <w:rPr>
                <w:sz w:val="20"/>
                <w:szCs w:val="20"/>
              </w:rPr>
              <w:t xml:space="preserve"> a lofted aerosol layer that is meant here.</w:t>
            </w:r>
          </w:p>
          <w:p w:rsidR="008F7682" w:rsidRPr="008F7682" w:rsidRDefault="008F7682" w:rsidP="008F7682">
            <w:pPr>
              <w:rPr>
                <w:sz w:val="20"/>
                <w:szCs w:val="20"/>
              </w:rPr>
            </w:pPr>
          </w:p>
          <w:p w:rsidR="008F7682" w:rsidRPr="009029F2" w:rsidRDefault="008F7682" w:rsidP="008F7682">
            <w:pPr>
              <w:rPr>
                <w:sz w:val="20"/>
                <w:szCs w:val="20"/>
              </w:rPr>
            </w:pPr>
            <w:r w:rsidRPr="008F7682">
              <w:rPr>
                <w:sz w:val="20"/>
                <w:szCs w:val="20"/>
              </w:rPr>
              <w:t xml:space="preserve">Harald </w:t>
            </w:r>
            <w:proofErr w:type="spellStart"/>
            <w:r w:rsidRPr="008F7682">
              <w:rPr>
                <w:sz w:val="20"/>
                <w:szCs w:val="20"/>
              </w:rPr>
              <w:t>Flentje</w:t>
            </w:r>
            <w:proofErr w:type="spellEnd"/>
            <w:r w:rsidRPr="008F7682">
              <w:rPr>
                <w:sz w:val="20"/>
                <w:szCs w:val="20"/>
              </w:rPr>
              <w:t xml:space="preserve">, Ina </w:t>
            </w:r>
            <w:proofErr w:type="spellStart"/>
            <w:r w:rsidRPr="008F7682">
              <w:rPr>
                <w:sz w:val="20"/>
                <w:szCs w:val="20"/>
              </w:rPr>
              <w:t>Mattis</w:t>
            </w:r>
            <w:proofErr w:type="spellEnd"/>
            <w:r w:rsidRPr="008F7682">
              <w:rPr>
                <w:sz w:val="20"/>
                <w:szCs w:val="20"/>
              </w:rPr>
              <w:t>, Werner Thomas</w:t>
            </w:r>
          </w:p>
        </w:tc>
      </w:tr>
    </w:tbl>
    <w:p w:rsidR="008F7682" w:rsidRDefault="008F7682" w:rsidP="008F7682">
      <w:pPr>
        <w:pStyle w:val="Heading3"/>
      </w:pPr>
      <w:r w:rsidRPr="009029F2">
        <w:t xml:space="preserve">Comment </w:t>
      </w:r>
      <w:r>
        <w:t>2</w:t>
      </w:r>
    </w:p>
    <w:tbl>
      <w:tblPr>
        <w:tblStyle w:val="TableGrid"/>
        <w:tblW w:w="5000" w:type="pct"/>
        <w:tblLook w:val="04A0" w:firstRow="1" w:lastRow="0" w:firstColumn="1" w:lastColumn="0" w:noHBand="0" w:noVBand="1"/>
      </w:tblPr>
      <w:tblGrid>
        <w:gridCol w:w="5378"/>
        <w:gridCol w:w="5638"/>
      </w:tblGrid>
      <w:tr w:rsidR="008F7682" w:rsidTr="0051264A">
        <w:trPr>
          <w:trHeight w:val="340"/>
        </w:trPr>
        <w:tc>
          <w:tcPr>
            <w:tcW w:w="2441" w:type="pct"/>
            <w:vAlign w:val="center"/>
          </w:tcPr>
          <w:p w:rsidR="008F7682" w:rsidRPr="00215C42" w:rsidRDefault="008F7682" w:rsidP="0051264A">
            <w:pPr>
              <w:rPr>
                <w:sz w:val="20"/>
                <w:szCs w:val="20"/>
              </w:rPr>
            </w:pPr>
            <w:r w:rsidRPr="009029F2">
              <w:rPr>
                <w:sz w:val="20"/>
                <w:szCs w:val="20"/>
              </w:rPr>
              <w:t>Author</w:t>
            </w:r>
            <w:r>
              <w:rPr>
                <w:sz w:val="20"/>
                <w:szCs w:val="20"/>
              </w:rPr>
              <w:t>:</w:t>
            </w:r>
            <w:r w:rsidRPr="00E80C12">
              <w:rPr>
                <w:sz w:val="20"/>
                <w:szCs w:val="20"/>
              </w:rPr>
              <w:t xml:space="preserve"> Thomas Popp</w:t>
            </w:r>
          </w:p>
        </w:tc>
        <w:tc>
          <w:tcPr>
            <w:tcW w:w="2559" w:type="pct"/>
            <w:vAlign w:val="center"/>
          </w:tcPr>
          <w:p w:rsidR="008F7682" w:rsidRPr="00215C42" w:rsidRDefault="008F7682" w:rsidP="0051264A">
            <w:pPr>
              <w:rPr>
                <w:sz w:val="20"/>
                <w:szCs w:val="20"/>
              </w:rPr>
            </w:pPr>
            <w:r w:rsidRPr="009029F2">
              <w:rPr>
                <w:sz w:val="20"/>
                <w:szCs w:val="20"/>
              </w:rPr>
              <w:t xml:space="preserve">Email: </w:t>
            </w:r>
            <w:hyperlink r:id="rId44" w:history="1">
              <w:r w:rsidRPr="00E80C12">
                <w:rPr>
                  <w:rStyle w:val="Hyperlink"/>
                  <w:sz w:val="20"/>
                  <w:szCs w:val="20"/>
                </w:rPr>
                <w:t>thomas.popp@dlr.de</w:t>
              </w:r>
            </w:hyperlink>
          </w:p>
        </w:tc>
      </w:tr>
      <w:tr w:rsidR="008F7682" w:rsidTr="0051264A">
        <w:tc>
          <w:tcPr>
            <w:tcW w:w="5000" w:type="pct"/>
            <w:gridSpan w:val="2"/>
          </w:tcPr>
          <w:p w:rsidR="008F7682" w:rsidRPr="009029F2" w:rsidRDefault="008F7682" w:rsidP="008F7682">
            <w:pPr>
              <w:rPr>
                <w:sz w:val="20"/>
                <w:szCs w:val="20"/>
              </w:rPr>
            </w:pPr>
            <w:r>
              <w:rPr>
                <w:sz w:val="20"/>
                <w:szCs w:val="20"/>
              </w:rPr>
              <w:t>N</w:t>
            </w:r>
            <w:r w:rsidRPr="008F7682">
              <w:rPr>
                <w:sz w:val="20"/>
                <w:szCs w:val="20"/>
              </w:rPr>
              <w:t>ote: following should be added: Also thermal infrared spectrometers (e.g. IASI) allow to retrieve dust aerosol layer height (or even a coarse profile with 2-3 points in the troposphere). As for TROPOMI there are different definitions is use (averaged extinction profile or averaged geometric profile).</w:t>
            </w:r>
          </w:p>
        </w:tc>
      </w:tr>
    </w:tbl>
    <w:p w:rsidR="008F7682" w:rsidRDefault="008F7682" w:rsidP="008F7682">
      <w:pPr>
        <w:pStyle w:val="Heading3"/>
      </w:pPr>
      <w:r w:rsidRPr="009029F2">
        <w:t xml:space="preserve">Comment </w:t>
      </w:r>
      <w:r>
        <w:t>3</w:t>
      </w:r>
    </w:p>
    <w:tbl>
      <w:tblPr>
        <w:tblStyle w:val="TableGrid"/>
        <w:tblW w:w="5000" w:type="pct"/>
        <w:tblLook w:val="04A0" w:firstRow="1" w:lastRow="0" w:firstColumn="1" w:lastColumn="0" w:noHBand="0" w:noVBand="1"/>
      </w:tblPr>
      <w:tblGrid>
        <w:gridCol w:w="5378"/>
        <w:gridCol w:w="5638"/>
      </w:tblGrid>
      <w:tr w:rsidR="008F7682" w:rsidTr="0051264A">
        <w:trPr>
          <w:trHeight w:val="340"/>
        </w:trPr>
        <w:tc>
          <w:tcPr>
            <w:tcW w:w="2441" w:type="pct"/>
            <w:vAlign w:val="center"/>
          </w:tcPr>
          <w:p w:rsidR="008F7682" w:rsidRPr="00215C42" w:rsidRDefault="008F7682" w:rsidP="0051264A">
            <w:pPr>
              <w:rPr>
                <w:sz w:val="20"/>
                <w:szCs w:val="20"/>
              </w:rPr>
            </w:pPr>
            <w:proofErr w:type="spellStart"/>
            <w:r w:rsidRPr="009029F2">
              <w:rPr>
                <w:sz w:val="20"/>
                <w:szCs w:val="20"/>
              </w:rPr>
              <w:t>Author</w:t>
            </w:r>
            <w:r>
              <w:rPr>
                <w:sz w:val="20"/>
                <w:szCs w:val="20"/>
              </w:rPr>
              <w:t>:Angela</w:t>
            </w:r>
            <w:proofErr w:type="spellEnd"/>
            <w:r>
              <w:rPr>
                <w:sz w:val="20"/>
                <w:szCs w:val="20"/>
              </w:rPr>
              <w:t xml:space="preserve"> Benedetti</w:t>
            </w:r>
          </w:p>
        </w:tc>
        <w:tc>
          <w:tcPr>
            <w:tcW w:w="2559" w:type="pct"/>
            <w:vAlign w:val="center"/>
          </w:tcPr>
          <w:p w:rsidR="008F7682" w:rsidRPr="00215C42" w:rsidRDefault="008F7682" w:rsidP="0051264A">
            <w:pPr>
              <w:rPr>
                <w:sz w:val="20"/>
                <w:szCs w:val="20"/>
              </w:rPr>
            </w:pPr>
            <w:r w:rsidRPr="009029F2">
              <w:rPr>
                <w:sz w:val="20"/>
                <w:szCs w:val="20"/>
              </w:rPr>
              <w:t xml:space="preserve">Email: </w:t>
            </w:r>
            <w:hyperlink r:id="rId45" w:history="1">
              <w:r w:rsidRPr="00697ACC">
                <w:rPr>
                  <w:rStyle w:val="Hyperlink"/>
                  <w:sz w:val="20"/>
                  <w:szCs w:val="20"/>
                </w:rPr>
                <w:t>angela.benedetti@ecmwf.int</w:t>
              </w:r>
            </w:hyperlink>
            <w:r>
              <w:rPr>
                <w:sz w:val="20"/>
                <w:szCs w:val="20"/>
              </w:rPr>
              <w:t xml:space="preserve"> </w:t>
            </w:r>
          </w:p>
        </w:tc>
      </w:tr>
      <w:tr w:rsidR="008F7682" w:rsidTr="0051264A">
        <w:tc>
          <w:tcPr>
            <w:tcW w:w="5000" w:type="pct"/>
            <w:gridSpan w:val="2"/>
          </w:tcPr>
          <w:p w:rsidR="008F7682" w:rsidRPr="009029F2" w:rsidRDefault="008F7682" w:rsidP="0051264A">
            <w:pPr>
              <w:rPr>
                <w:sz w:val="20"/>
                <w:szCs w:val="20"/>
              </w:rPr>
            </w:pPr>
            <w:r w:rsidRPr="008F7682">
              <w:rPr>
                <w:sz w:val="20"/>
                <w:szCs w:val="20"/>
              </w:rPr>
              <w:t>The horizontal resolution seems too coarse. I would suggest lowering the Goal to 10km, the Breakthrough to 50km and Threshold to 100km.</w:t>
            </w:r>
          </w:p>
        </w:tc>
      </w:tr>
    </w:tbl>
    <w:p w:rsidR="008F7682" w:rsidRPr="008F7682" w:rsidRDefault="008F7682" w:rsidP="008F7682"/>
    <w:sectPr w:rsidR="008F7682" w:rsidRPr="008F7682" w:rsidSect="007820D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E8" w:rsidRDefault="003E2CE8" w:rsidP="00AC5144">
      <w:pPr>
        <w:spacing w:after="0" w:line="240" w:lineRule="auto"/>
      </w:pPr>
      <w:r>
        <w:separator/>
      </w:r>
    </w:p>
  </w:endnote>
  <w:endnote w:type="continuationSeparator" w:id="0">
    <w:p w:rsidR="003E2CE8" w:rsidRDefault="003E2CE8" w:rsidP="00A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E8" w:rsidRDefault="003E2CE8" w:rsidP="00AC5144">
      <w:pPr>
        <w:spacing w:after="0" w:line="240" w:lineRule="auto"/>
      </w:pPr>
      <w:r>
        <w:separator/>
      </w:r>
    </w:p>
  </w:footnote>
  <w:footnote w:type="continuationSeparator" w:id="0">
    <w:p w:rsidR="003E2CE8" w:rsidRDefault="003E2CE8" w:rsidP="00AC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00F"/>
    <w:multiLevelType w:val="hybridMultilevel"/>
    <w:tmpl w:val="C38A3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635E1"/>
    <w:multiLevelType w:val="hybridMultilevel"/>
    <w:tmpl w:val="DBD62CE2"/>
    <w:lvl w:ilvl="0" w:tplc="4274EFE8">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44"/>
    <w:rsid w:val="000768AB"/>
    <w:rsid w:val="000B784C"/>
    <w:rsid w:val="00117AC7"/>
    <w:rsid w:val="00212159"/>
    <w:rsid w:val="00215C42"/>
    <w:rsid w:val="003E2CE8"/>
    <w:rsid w:val="00414309"/>
    <w:rsid w:val="00581488"/>
    <w:rsid w:val="0063126B"/>
    <w:rsid w:val="006B659E"/>
    <w:rsid w:val="006F6115"/>
    <w:rsid w:val="00732185"/>
    <w:rsid w:val="00736FE8"/>
    <w:rsid w:val="007820D1"/>
    <w:rsid w:val="00805AED"/>
    <w:rsid w:val="00841F0F"/>
    <w:rsid w:val="008B5E54"/>
    <w:rsid w:val="008D30FB"/>
    <w:rsid w:val="008F7682"/>
    <w:rsid w:val="009029F2"/>
    <w:rsid w:val="009248BC"/>
    <w:rsid w:val="00AC5144"/>
    <w:rsid w:val="00D25A1F"/>
    <w:rsid w:val="00D930B7"/>
    <w:rsid w:val="00E47EFF"/>
    <w:rsid w:val="00E80C12"/>
    <w:rsid w:val="00E87B06"/>
    <w:rsid w:val="00ED26F8"/>
    <w:rsid w:val="00F55A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44"/>
  </w:style>
  <w:style w:type="paragraph" w:styleId="Heading1">
    <w:name w:val="heading 1"/>
    <w:basedOn w:val="Normal"/>
    <w:next w:val="Normal"/>
    <w:link w:val="Heading1Char"/>
    <w:uiPriority w:val="9"/>
    <w:qFormat/>
    <w:rsid w:val="000768AB"/>
    <w:pPr>
      <w:outlineLvl w:val="0"/>
    </w:pPr>
    <w:rPr>
      <w:b/>
      <w:bCs/>
      <w:sz w:val="28"/>
      <w:szCs w:val="28"/>
    </w:rPr>
  </w:style>
  <w:style w:type="paragraph" w:styleId="Heading2">
    <w:name w:val="heading 2"/>
    <w:basedOn w:val="ListParagraph"/>
    <w:next w:val="Normal"/>
    <w:link w:val="Heading2Char"/>
    <w:uiPriority w:val="9"/>
    <w:unhideWhenUsed/>
    <w:qFormat/>
    <w:rsid w:val="000768AB"/>
    <w:pPr>
      <w:numPr>
        <w:numId w:val="2"/>
      </w:numPr>
      <w:ind w:left="426" w:hanging="426"/>
      <w:outlineLvl w:val="1"/>
    </w:pPr>
    <w:rPr>
      <w:b/>
      <w:bCs/>
      <w:shd w:val="pct15" w:color="auto" w:fill="FFFFFF"/>
    </w:rPr>
  </w:style>
  <w:style w:type="paragraph" w:styleId="Heading3">
    <w:name w:val="heading 3"/>
    <w:basedOn w:val="Heading2"/>
    <w:next w:val="Normal"/>
    <w:link w:val="Heading3Char"/>
    <w:uiPriority w:val="9"/>
    <w:unhideWhenUsed/>
    <w:qFormat/>
    <w:rsid w:val="00215C42"/>
    <w:pPr>
      <w:numPr>
        <w:numId w:val="0"/>
      </w:numPr>
      <w:spacing w:before="12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5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144"/>
  </w:style>
  <w:style w:type="paragraph" w:styleId="ListParagraph">
    <w:name w:val="List Paragraph"/>
    <w:basedOn w:val="Normal"/>
    <w:uiPriority w:val="34"/>
    <w:qFormat/>
    <w:rsid w:val="00AC5144"/>
    <w:pPr>
      <w:ind w:left="720"/>
      <w:contextualSpacing/>
    </w:pPr>
  </w:style>
  <w:style w:type="character" w:styleId="Hyperlink">
    <w:name w:val="Hyperlink"/>
    <w:basedOn w:val="DefaultParagraphFont"/>
    <w:uiPriority w:val="99"/>
    <w:unhideWhenUsed/>
    <w:rsid w:val="00AC5144"/>
    <w:rPr>
      <w:color w:val="0000FF" w:themeColor="hyperlink"/>
      <w:u w:val="single"/>
    </w:rPr>
  </w:style>
  <w:style w:type="table" w:styleId="TableGrid">
    <w:name w:val="Table Grid"/>
    <w:basedOn w:val="TableNormal"/>
    <w:uiPriority w:val="59"/>
    <w:rsid w:val="00AC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5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44"/>
    <w:rPr>
      <w:sz w:val="20"/>
      <w:szCs w:val="20"/>
    </w:rPr>
  </w:style>
  <w:style w:type="character" w:styleId="FootnoteReference">
    <w:name w:val="footnote reference"/>
    <w:basedOn w:val="DefaultParagraphFont"/>
    <w:uiPriority w:val="99"/>
    <w:semiHidden/>
    <w:unhideWhenUsed/>
    <w:rsid w:val="00AC5144"/>
    <w:rPr>
      <w:vertAlign w:val="superscript"/>
    </w:rPr>
  </w:style>
  <w:style w:type="character" w:styleId="CommentReference">
    <w:name w:val="annotation reference"/>
    <w:basedOn w:val="DefaultParagraphFont"/>
    <w:uiPriority w:val="99"/>
    <w:semiHidden/>
    <w:unhideWhenUsed/>
    <w:rsid w:val="006F6115"/>
    <w:rPr>
      <w:sz w:val="16"/>
      <w:szCs w:val="16"/>
    </w:rPr>
  </w:style>
  <w:style w:type="paragraph" w:styleId="CommentText">
    <w:name w:val="annotation text"/>
    <w:basedOn w:val="Normal"/>
    <w:link w:val="CommentTextChar"/>
    <w:uiPriority w:val="99"/>
    <w:semiHidden/>
    <w:unhideWhenUsed/>
    <w:rsid w:val="006F6115"/>
    <w:pPr>
      <w:spacing w:line="240" w:lineRule="auto"/>
    </w:pPr>
    <w:rPr>
      <w:sz w:val="20"/>
      <w:szCs w:val="20"/>
    </w:rPr>
  </w:style>
  <w:style w:type="character" w:customStyle="1" w:styleId="CommentTextChar">
    <w:name w:val="Comment Text Char"/>
    <w:basedOn w:val="DefaultParagraphFont"/>
    <w:link w:val="CommentText"/>
    <w:uiPriority w:val="99"/>
    <w:semiHidden/>
    <w:rsid w:val="006F6115"/>
    <w:rPr>
      <w:sz w:val="20"/>
      <w:szCs w:val="20"/>
    </w:rPr>
  </w:style>
  <w:style w:type="paragraph" w:styleId="CommentSubject">
    <w:name w:val="annotation subject"/>
    <w:basedOn w:val="CommentText"/>
    <w:next w:val="CommentText"/>
    <w:link w:val="CommentSubjectChar"/>
    <w:uiPriority w:val="99"/>
    <w:semiHidden/>
    <w:unhideWhenUsed/>
    <w:rsid w:val="006F6115"/>
    <w:rPr>
      <w:b/>
      <w:bCs/>
    </w:rPr>
  </w:style>
  <w:style w:type="character" w:customStyle="1" w:styleId="CommentSubjectChar">
    <w:name w:val="Comment Subject Char"/>
    <w:basedOn w:val="CommentTextChar"/>
    <w:link w:val="CommentSubject"/>
    <w:uiPriority w:val="99"/>
    <w:semiHidden/>
    <w:rsid w:val="006F6115"/>
    <w:rPr>
      <w:b/>
      <w:bCs/>
      <w:sz w:val="20"/>
      <w:szCs w:val="20"/>
    </w:rPr>
  </w:style>
  <w:style w:type="paragraph" w:styleId="Revision">
    <w:name w:val="Revision"/>
    <w:hidden/>
    <w:uiPriority w:val="99"/>
    <w:semiHidden/>
    <w:rsid w:val="006F6115"/>
    <w:pPr>
      <w:spacing w:after="0" w:line="240" w:lineRule="auto"/>
    </w:pPr>
  </w:style>
  <w:style w:type="paragraph" w:styleId="BalloonText">
    <w:name w:val="Balloon Text"/>
    <w:basedOn w:val="Normal"/>
    <w:link w:val="BalloonTextChar"/>
    <w:uiPriority w:val="99"/>
    <w:semiHidden/>
    <w:unhideWhenUsed/>
    <w:rsid w:val="006F6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15"/>
    <w:rPr>
      <w:rFonts w:ascii="Tahoma" w:hAnsi="Tahoma" w:cs="Tahoma"/>
      <w:sz w:val="16"/>
      <w:szCs w:val="16"/>
    </w:rPr>
  </w:style>
  <w:style w:type="table" w:styleId="MediumGrid3-Accent1">
    <w:name w:val="Medium Grid 3 Accent 1"/>
    <w:basedOn w:val="TableNormal"/>
    <w:uiPriority w:val="69"/>
    <w:rsid w:val="000B7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8D3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0FB"/>
  </w:style>
  <w:style w:type="character" w:customStyle="1" w:styleId="Heading1Char">
    <w:name w:val="Heading 1 Char"/>
    <w:basedOn w:val="DefaultParagraphFont"/>
    <w:link w:val="Heading1"/>
    <w:uiPriority w:val="9"/>
    <w:rsid w:val="000768AB"/>
    <w:rPr>
      <w:b/>
      <w:bCs/>
      <w:sz w:val="28"/>
      <w:szCs w:val="28"/>
    </w:rPr>
  </w:style>
  <w:style w:type="character" w:customStyle="1" w:styleId="Heading2Char">
    <w:name w:val="Heading 2 Char"/>
    <w:basedOn w:val="DefaultParagraphFont"/>
    <w:link w:val="Heading2"/>
    <w:uiPriority w:val="9"/>
    <w:rsid w:val="000768AB"/>
    <w:rPr>
      <w:b/>
      <w:bCs/>
    </w:rPr>
  </w:style>
  <w:style w:type="character" w:customStyle="1" w:styleId="Heading3Char">
    <w:name w:val="Heading 3 Char"/>
    <w:basedOn w:val="DefaultParagraphFont"/>
    <w:link w:val="Heading3"/>
    <w:uiPriority w:val="9"/>
    <w:rsid w:val="00215C42"/>
    <w:rPr>
      <w:b/>
      <w:bCs/>
    </w:rPr>
  </w:style>
  <w:style w:type="paragraph" w:styleId="Title">
    <w:name w:val="Title"/>
    <w:basedOn w:val="Heading1"/>
    <w:next w:val="Normal"/>
    <w:link w:val="TitleChar"/>
    <w:uiPriority w:val="10"/>
    <w:qFormat/>
    <w:rsid w:val="009029F2"/>
  </w:style>
  <w:style w:type="character" w:customStyle="1" w:styleId="TitleChar">
    <w:name w:val="Title Char"/>
    <w:basedOn w:val="DefaultParagraphFont"/>
    <w:link w:val="Title"/>
    <w:uiPriority w:val="10"/>
    <w:rsid w:val="009029F2"/>
    <w:rPr>
      <w:b/>
      <w:bCs/>
    </w:rPr>
  </w:style>
  <w:style w:type="character" w:customStyle="1" w:styleId="f0xo1gc-f-a">
    <w:name w:val="f0xo1gc-f-a"/>
    <w:basedOn w:val="DefaultParagraphFont"/>
    <w:rsid w:val="00E80C12"/>
  </w:style>
  <w:style w:type="character" w:customStyle="1" w:styleId="f0xo1gc-nb-q">
    <w:name w:val="f0xo1gc-nb-q"/>
    <w:basedOn w:val="DefaultParagraphFont"/>
    <w:rsid w:val="00E80C12"/>
  </w:style>
  <w:style w:type="paragraph" w:styleId="NormalWeb">
    <w:name w:val="Normal (Web)"/>
    <w:basedOn w:val="Normal"/>
    <w:uiPriority w:val="99"/>
    <w:semiHidden/>
    <w:unhideWhenUsed/>
    <w:rsid w:val="00E80C12"/>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0622">
      <w:bodyDiv w:val="1"/>
      <w:marLeft w:val="0"/>
      <w:marRight w:val="0"/>
      <w:marTop w:val="0"/>
      <w:marBottom w:val="0"/>
      <w:divBdr>
        <w:top w:val="none" w:sz="0" w:space="0" w:color="auto"/>
        <w:left w:val="none" w:sz="0" w:space="0" w:color="auto"/>
        <w:bottom w:val="none" w:sz="0" w:space="0" w:color="auto"/>
        <w:right w:val="none" w:sz="0" w:space="0" w:color="auto"/>
      </w:divBdr>
      <w:divsChild>
        <w:div w:id="867908459">
          <w:marLeft w:val="0"/>
          <w:marRight w:val="0"/>
          <w:marTop w:val="0"/>
          <w:marBottom w:val="0"/>
          <w:divBdr>
            <w:top w:val="none" w:sz="0" w:space="0" w:color="auto"/>
            <w:left w:val="none" w:sz="0" w:space="0" w:color="auto"/>
            <w:bottom w:val="none" w:sz="0" w:space="0" w:color="auto"/>
            <w:right w:val="none" w:sz="0" w:space="0" w:color="auto"/>
          </w:divBdr>
        </w:div>
        <w:div w:id="402023445">
          <w:marLeft w:val="0"/>
          <w:marRight w:val="0"/>
          <w:marTop w:val="0"/>
          <w:marBottom w:val="0"/>
          <w:divBdr>
            <w:top w:val="none" w:sz="0" w:space="0" w:color="auto"/>
            <w:left w:val="none" w:sz="0" w:space="0" w:color="auto"/>
            <w:bottom w:val="none" w:sz="0" w:space="0" w:color="auto"/>
            <w:right w:val="none" w:sz="0" w:space="0" w:color="auto"/>
          </w:divBdr>
        </w:div>
        <w:div w:id="558784102">
          <w:marLeft w:val="0"/>
          <w:marRight w:val="0"/>
          <w:marTop w:val="0"/>
          <w:marBottom w:val="0"/>
          <w:divBdr>
            <w:top w:val="none" w:sz="0" w:space="0" w:color="auto"/>
            <w:left w:val="none" w:sz="0" w:space="0" w:color="auto"/>
            <w:bottom w:val="none" w:sz="0" w:space="0" w:color="auto"/>
            <w:right w:val="none" w:sz="0" w:space="0" w:color="auto"/>
          </w:divBdr>
        </w:div>
      </w:divsChild>
    </w:div>
    <w:div w:id="152456385">
      <w:bodyDiv w:val="1"/>
      <w:marLeft w:val="0"/>
      <w:marRight w:val="0"/>
      <w:marTop w:val="0"/>
      <w:marBottom w:val="0"/>
      <w:divBdr>
        <w:top w:val="none" w:sz="0" w:space="0" w:color="auto"/>
        <w:left w:val="none" w:sz="0" w:space="0" w:color="auto"/>
        <w:bottom w:val="none" w:sz="0" w:space="0" w:color="auto"/>
        <w:right w:val="none" w:sz="0" w:space="0" w:color="auto"/>
      </w:divBdr>
      <w:divsChild>
        <w:div w:id="1965892424">
          <w:marLeft w:val="0"/>
          <w:marRight w:val="0"/>
          <w:marTop w:val="0"/>
          <w:marBottom w:val="0"/>
          <w:divBdr>
            <w:top w:val="none" w:sz="0" w:space="0" w:color="auto"/>
            <w:left w:val="none" w:sz="0" w:space="0" w:color="auto"/>
            <w:bottom w:val="none" w:sz="0" w:space="0" w:color="auto"/>
            <w:right w:val="none" w:sz="0" w:space="0" w:color="auto"/>
          </w:divBdr>
          <w:divsChild>
            <w:div w:id="291060203">
              <w:marLeft w:val="0"/>
              <w:marRight w:val="0"/>
              <w:marTop w:val="0"/>
              <w:marBottom w:val="0"/>
              <w:divBdr>
                <w:top w:val="none" w:sz="0" w:space="0" w:color="auto"/>
                <w:left w:val="none" w:sz="0" w:space="0" w:color="auto"/>
                <w:bottom w:val="none" w:sz="0" w:space="0" w:color="auto"/>
                <w:right w:val="none" w:sz="0" w:space="0" w:color="auto"/>
              </w:divBdr>
            </w:div>
            <w:div w:id="327172103">
              <w:marLeft w:val="0"/>
              <w:marRight w:val="0"/>
              <w:marTop w:val="0"/>
              <w:marBottom w:val="0"/>
              <w:divBdr>
                <w:top w:val="none" w:sz="0" w:space="0" w:color="auto"/>
                <w:left w:val="none" w:sz="0" w:space="0" w:color="auto"/>
                <w:bottom w:val="none" w:sz="0" w:space="0" w:color="auto"/>
                <w:right w:val="none" w:sz="0" w:space="0" w:color="auto"/>
              </w:divBdr>
            </w:div>
            <w:div w:id="18274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6979">
      <w:bodyDiv w:val="1"/>
      <w:marLeft w:val="0"/>
      <w:marRight w:val="0"/>
      <w:marTop w:val="0"/>
      <w:marBottom w:val="0"/>
      <w:divBdr>
        <w:top w:val="none" w:sz="0" w:space="0" w:color="auto"/>
        <w:left w:val="none" w:sz="0" w:space="0" w:color="auto"/>
        <w:bottom w:val="none" w:sz="0" w:space="0" w:color="auto"/>
        <w:right w:val="none" w:sz="0" w:space="0" w:color="auto"/>
      </w:divBdr>
      <w:divsChild>
        <w:div w:id="1431394795">
          <w:marLeft w:val="660"/>
          <w:marRight w:val="0"/>
          <w:marTop w:val="0"/>
          <w:marBottom w:val="0"/>
          <w:divBdr>
            <w:top w:val="none" w:sz="0" w:space="0" w:color="auto"/>
            <w:left w:val="none" w:sz="0" w:space="0" w:color="auto"/>
            <w:bottom w:val="none" w:sz="0" w:space="0" w:color="auto"/>
            <w:right w:val="none" w:sz="0" w:space="0" w:color="auto"/>
          </w:divBdr>
          <w:divsChild>
            <w:div w:id="527111562">
              <w:marLeft w:val="0"/>
              <w:marRight w:val="0"/>
              <w:marTop w:val="0"/>
              <w:marBottom w:val="0"/>
              <w:divBdr>
                <w:top w:val="none" w:sz="0" w:space="0" w:color="auto"/>
                <w:left w:val="none" w:sz="0" w:space="0" w:color="auto"/>
                <w:bottom w:val="none" w:sz="0" w:space="0" w:color="auto"/>
                <w:right w:val="none" w:sz="0" w:space="0" w:color="auto"/>
              </w:divBdr>
              <w:divsChild>
                <w:div w:id="1686011093">
                  <w:marLeft w:val="0"/>
                  <w:marRight w:val="0"/>
                  <w:marTop w:val="0"/>
                  <w:marBottom w:val="0"/>
                  <w:divBdr>
                    <w:top w:val="none" w:sz="0" w:space="0" w:color="auto"/>
                    <w:left w:val="none" w:sz="0" w:space="0" w:color="auto"/>
                    <w:bottom w:val="none" w:sz="0" w:space="0" w:color="auto"/>
                    <w:right w:val="none" w:sz="0" w:space="0" w:color="auto"/>
                  </w:divBdr>
                  <w:divsChild>
                    <w:div w:id="1217811871">
                      <w:marLeft w:val="0"/>
                      <w:marRight w:val="0"/>
                      <w:marTop w:val="0"/>
                      <w:marBottom w:val="0"/>
                      <w:divBdr>
                        <w:top w:val="none" w:sz="0" w:space="0" w:color="auto"/>
                        <w:left w:val="none" w:sz="0" w:space="0" w:color="auto"/>
                        <w:bottom w:val="none" w:sz="0" w:space="0" w:color="auto"/>
                        <w:right w:val="none" w:sz="0" w:space="0" w:color="auto"/>
                      </w:divBdr>
                      <w:divsChild>
                        <w:div w:id="1634824305">
                          <w:marLeft w:val="0"/>
                          <w:marRight w:val="0"/>
                          <w:marTop w:val="0"/>
                          <w:marBottom w:val="0"/>
                          <w:divBdr>
                            <w:top w:val="none" w:sz="0" w:space="0" w:color="auto"/>
                            <w:left w:val="none" w:sz="0" w:space="0" w:color="auto"/>
                            <w:bottom w:val="none" w:sz="0" w:space="0" w:color="auto"/>
                            <w:right w:val="none" w:sz="0" w:space="0" w:color="auto"/>
                          </w:divBdr>
                          <w:divsChild>
                            <w:div w:id="1880238686">
                              <w:marLeft w:val="0"/>
                              <w:marRight w:val="0"/>
                              <w:marTop w:val="0"/>
                              <w:marBottom w:val="0"/>
                              <w:divBdr>
                                <w:top w:val="none" w:sz="0" w:space="0" w:color="auto"/>
                                <w:left w:val="none" w:sz="0" w:space="0" w:color="auto"/>
                                <w:bottom w:val="none" w:sz="0" w:space="0" w:color="auto"/>
                                <w:right w:val="none" w:sz="0" w:space="0" w:color="auto"/>
                              </w:divBdr>
                              <w:divsChild>
                                <w:div w:id="376316032">
                                  <w:marLeft w:val="0"/>
                                  <w:marRight w:val="0"/>
                                  <w:marTop w:val="0"/>
                                  <w:marBottom w:val="0"/>
                                  <w:divBdr>
                                    <w:top w:val="none" w:sz="0" w:space="0" w:color="auto"/>
                                    <w:left w:val="none" w:sz="0" w:space="0" w:color="auto"/>
                                    <w:bottom w:val="none" w:sz="0" w:space="0" w:color="auto"/>
                                    <w:right w:val="none" w:sz="0" w:space="0" w:color="auto"/>
                                  </w:divBdr>
                                  <w:divsChild>
                                    <w:div w:id="1864899550">
                                      <w:marLeft w:val="0"/>
                                      <w:marRight w:val="0"/>
                                      <w:marTop w:val="0"/>
                                      <w:marBottom w:val="0"/>
                                      <w:divBdr>
                                        <w:top w:val="none" w:sz="0" w:space="0" w:color="auto"/>
                                        <w:left w:val="none" w:sz="0" w:space="0" w:color="auto"/>
                                        <w:bottom w:val="none" w:sz="0" w:space="0" w:color="auto"/>
                                        <w:right w:val="none" w:sz="0" w:space="0" w:color="auto"/>
                                      </w:divBdr>
                                    </w:div>
                                    <w:div w:id="563108016">
                                      <w:marLeft w:val="0"/>
                                      <w:marRight w:val="0"/>
                                      <w:marTop w:val="0"/>
                                      <w:marBottom w:val="0"/>
                                      <w:divBdr>
                                        <w:top w:val="none" w:sz="0" w:space="0" w:color="auto"/>
                                        <w:left w:val="none" w:sz="0" w:space="0" w:color="auto"/>
                                        <w:bottom w:val="none" w:sz="0" w:space="0" w:color="auto"/>
                                        <w:right w:val="none" w:sz="0" w:space="0" w:color="auto"/>
                                      </w:divBdr>
                                    </w:div>
                                    <w:div w:id="332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804528">
      <w:bodyDiv w:val="1"/>
      <w:marLeft w:val="0"/>
      <w:marRight w:val="0"/>
      <w:marTop w:val="0"/>
      <w:marBottom w:val="0"/>
      <w:divBdr>
        <w:top w:val="none" w:sz="0" w:space="0" w:color="auto"/>
        <w:left w:val="none" w:sz="0" w:space="0" w:color="auto"/>
        <w:bottom w:val="none" w:sz="0" w:space="0" w:color="auto"/>
        <w:right w:val="none" w:sz="0" w:space="0" w:color="auto"/>
      </w:divBdr>
      <w:divsChild>
        <w:div w:id="275991600">
          <w:marLeft w:val="66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sChild>
                <w:div w:id="1487013003">
                  <w:marLeft w:val="0"/>
                  <w:marRight w:val="0"/>
                  <w:marTop w:val="0"/>
                  <w:marBottom w:val="0"/>
                  <w:divBdr>
                    <w:top w:val="none" w:sz="0" w:space="0" w:color="auto"/>
                    <w:left w:val="none" w:sz="0" w:space="0" w:color="auto"/>
                    <w:bottom w:val="none" w:sz="0" w:space="0" w:color="auto"/>
                    <w:right w:val="none" w:sz="0" w:space="0" w:color="auto"/>
                  </w:divBdr>
                  <w:divsChild>
                    <w:div w:id="1086221202">
                      <w:marLeft w:val="0"/>
                      <w:marRight w:val="0"/>
                      <w:marTop w:val="0"/>
                      <w:marBottom w:val="0"/>
                      <w:divBdr>
                        <w:top w:val="none" w:sz="0" w:space="0" w:color="auto"/>
                        <w:left w:val="none" w:sz="0" w:space="0" w:color="auto"/>
                        <w:bottom w:val="none" w:sz="0" w:space="0" w:color="auto"/>
                        <w:right w:val="none" w:sz="0" w:space="0" w:color="auto"/>
                      </w:divBdr>
                      <w:divsChild>
                        <w:div w:id="1683317625">
                          <w:marLeft w:val="0"/>
                          <w:marRight w:val="0"/>
                          <w:marTop w:val="0"/>
                          <w:marBottom w:val="0"/>
                          <w:divBdr>
                            <w:top w:val="none" w:sz="0" w:space="0" w:color="auto"/>
                            <w:left w:val="none" w:sz="0" w:space="0" w:color="auto"/>
                            <w:bottom w:val="none" w:sz="0" w:space="0" w:color="auto"/>
                            <w:right w:val="none" w:sz="0" w:space="0" w:color="auto"/>
                          </w:divBdr>
                          <w:divsChild>
                            <w:div w:id="1025908470">
                              <w:marLeft w:val="0"/>
                              <w:marRight w:val="0"/>
                              <w:marTop w:val="0"/>
                              <w:marBottom w:val="0"/>
                              <w:divBdr>
                                <w:top w:val="none" w:sz="0" w:space="0" w:color="auto"/>
                                <w:left w:val="none" w:sz="0" w:space="0" w:color="auto"/>
                                <w:bottom w:val="none" w:sz="0" w:space="0" w:color="auto"/>
                                <w:right w:val="none" w:sz="0" w:space="0" w:color="auto"/>
                              </w:divBdr>
                              <w:divsChild>
                                <w:div w:id="1355375758">
                                  <w:marLeft w:val="0"/>
                                  <w:marRight w:val="0"/>
                                  <w:marTop w:val="0"/>
                                  <w:marBottom w:val="0"/>
                                  <w:divBdr>
                                    <w:top w:val="none" w:sz="0" w:space="0" w:color="auto"/>
                                    <w:left w:val="none" w:sz="0" w:space="0" w:color="auto"/>
                                    <w:bottom w:val="none" w:sz="0" w:space="0" w:color="auto"/>
                                    <w:right w:val="none" w:sz="0" w:space="0" w:color="auto"/>
                                  </w:divBdr>
                                  <w:divsChild>
                                    <w:div w:id="15928819">
                                      <w:marLeft w:val="0"/>
                                      <w:marRight w:val="0"/>
                                      <w:marTop w:val="0"/>
                                      <w:marBottom w:val="0"/>
                                      <w:divBdr>
                                        <w:top w:val="none" w:sz="0" w:space="0" w:color="auto"/>
                                        <w:left w:val="none" w:sz="0" w:space="0" w:color="auto"/>
                                        <w:bottom w:val="none" w:sz="0" w:space="0" w:color="auto"/>
                                        <w:right w:val="none" w:sz="0" w:space="0" w:color="auto"/>
                                      </w:divBdr>
                                    </w:div>
                                    <w:div w:id="910698438">
                                      <w:marLeft w:val="0"/>
                                      <w:marRight w:val="0"/>
                                      <w:marTop w:val="0"/>
                                      <w:marBottom w:val="0"/>
                                      <w:divBdr>
                                        <w:top w:val="none" w:sz="0" w:space="0" w:color="auto"/>
                                        <w:left w:val="none" w:sz="0" w:space="0" w:color="auto"/>
                                        <w:bottom w:val="none" w:sz="0" w:space="0" w:color="auto"/>
                                        <w:right w:val="none" w:sz="0" w:space="0" w:color="auto"/>
                                      </w:divBdr>
                                    </w:div>
                                    <w:div w:id="15506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827958">
      <w:bodyDiv w:val="1"/>
      <w:marLeft w:val="0"/>
      <w:marRight w:val="0"/>
      <w:marTop w:val="0"/>
      <w:marBottom w:val="0"/>
      <w:divBdr>
        <w:top w:val="none" w:sz="0" w:space="0" w:color="auto"/>
        <w:left w:val="none" w:sz="0" w:space="0" w:color="auto"/>
        <w:bottom w:val="none" w:sz="0" w:space="0" w:color="auto"/>
        <w:right w:val="none" w:sz="0" w:space="0" w:color="auto"/>
      </w:divBdr>
      <w:divsChild>
        <w:div w:id="852954791">
          <w:marLeft w:val="0"/>
          <w:marRight w:val="0"/>
          <w:marTop w:val="0"/>
          <w:marBottom w:val="0"/>
          <w:divBdr>
            <w:top w:val="none" w:sz="0" w:space="0" w:color="auto"/>
            <w:left w:val="none" w:sz="0" w:space="0" w:color="auto"/>
            <w:bottom w:val="none" w:sz="0" w:space="0" w:color="auto"/>
            <w:right w:val="none" w:sz="0" w:space="0" w:color="auto"/>
          </w:divBdr>
          <w:divsChild>
            <w:div w:id="2100905239">
              <w:marLeft w:val="0"/>
              <w:marRight w:val="0"/>
              <w:marTop w:val="0"/>
              <w:marBottom w:val="0"/>
              <w:divBdr>
                <w:top w:val="none" w:sz="0" w:space="0" w:color="auto"/>
                <w:left w:val="none" w:sz="0" w:space="0" w:color="auto"/>
                <w:bottom w:val="none" w:sz="0" w:space="0" w:color="auto"/>
                <w:right w:val="none" w:sz="0" w:space="0" w:color="auto"/>
              </w:divBdr>
            </w:div>
            <w:div w:id="348916510">
              <w:marLeft w:val="0"/>
              <w:marRight w:val="0"/>
              <w:marTop w:val="0"/>
              <w:marBottom w:val="0"/>
              <w:divBdr>
                <w:top w:val="none" w:sz="0" w:space="0" w:color="auto"/>
                <w:left w:val="none" w:sz="0" w:space="0" w:color="auto"/>
                <w:bottom w:val="none" w:sz="0" w:space="0" w:color="auto"/>
                <w:right w:val="none" w:sz="0" w:space="0" w:color="auto"/>
              </w:divBdr>
            </w:div>
            <w:div w:id="283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20755">
      <w:bodyDiv w:val="1"/>
      <w:marLeft w:val="0"/>
      <w:marRight w:val="0"/>
      <w:marTop w:val="0"/>
      <w:marBottom w:val="0"/>
      <w:divBdr>
        <w:top w:val="none" w:sz="0" w:space="0" w:color="auto"/>
        <w:left w:val="none" w:sz="0" w:space="0" w:color="auto"/>
        <w:bottom w:val="none" w:sz="0" w:space="0" w:color="auto"/>
        <w:right w:val="none" w:sz="0" w:space="0" w:color="auto"/>
      </w:divBdr>
      <w:divsChild>
        <w:div w:id="88503618">
          <w:marLeft w:val="660"/>
          <w:marRight w:val="0"/>
          <w:marTop w:val="0"/>
          <w:marBottom w:val="0"/>
          <w:divBdr>
            <w:top w:val="none" w:sz="0" w:space="0" w:color="auto"/>
            <w:left w:val="none" w:sz="0" w:space="0" w:color="auto"/>
            <w:bottom w:val="none" w:sz="0" w:space="0" w:color="auto"/>
            <w:right w:val="none" w:sz="0" w:space="0" w:color="auto"/>
          </w:divBdr>
          <w:divsChild>
            <w:div w:id="764813698">
              <w:marLeft w:val="0"/>
              <w:marRight w:val="0"/>
              <w:marTop w:val="0"/>
              <w:marBottom w:val="0"/>
              <w:divBdr>
                <w:top w:val="none" w:sz="0" w:space="0" w:color="auto"/>
                <w:left w:val="none" w:sz="0" w:space="0" w:color="auto"/>
                <w:bottom w:val="none" w:sz="0" w:space="0" w:color="auto"/>
                <w:right w:val="none" w:sz="0" w:space="0" w:color="auto"/>
              </w:divBdr>
              <w:divsChild>
                <w:div w:id="1186942566">
                  <w:marLeft w:val="0"/>
                  <w:marRight w:val="0"/>
                  <w:marTop w:val="0"/>
                  <w:marBottom w:val="0"/>
                  <w:divBdr>
                    <w:top w:val="none" w:sz="0" w:space="0" w:color="auto"/>
                    <w:left w:val="none" w:sz="0" w:space="0" w:color="auto"/>
                    <w:bottom w:val="none" w:sz="0" w:space="0" w:color="auto"/>
                    <w:right w:val="none" w:sz="0" w:space="0" w:color="auto"/>
                  </w:divBdr>
                  <w:divsChild>
                    <w:div w:id="2111587798">
                      <w:marLeft w:val="0"/>
                      <w:marRight w:val="0"/>
                      <w:marTop w:val="0"/>
                      <w:marBottom w:val="0"/>
                      <w:divBdr>
                        <w:top w:val="none" w:sz="0" w:space="0" w:color="auto"/>
                        <w:left w:val="none" w:sz="0" w:space="0" w:color="auto"/>
                        <w:bottom w:val="none" w:sz="0" w:space="0" w:color="auto"/>
                        <w:right w:val="none" w:sz="0" w:space="0" w:color="auto"/>
                      </w:divBdr>
                      <w:divsChild>
                        <w:div w:id="948775935">
                          <w:marLeft w:val="0"/>
                          <w:marRight w:val="0"/>
                          <w:marTop w:val="0"/>
                          <w:marBottom w:val="0"/>
                          <w:divBdr>
                            <w:top w:val="none" w:sz="0" w:space="0" w:color="auto"/>
                            <w:left w:val="none" w:sz="0" w:space="0" w:color="auto"/>
                            <w:bottom w:val="none" w:sz="0" w:space="0" w:color="auto"/>
                            <w:right w:val="none" w:sz="0" w:space="0" w:color="auto"/>
                          </w:divBdr>
                          <w:divsChild>
                            <w:div w:id="1133862450">
                              <w:marLeft w:val="0"/>
                              <w:marRight w:val="0"/>
                              <w:marTop w:val="0"/>
                              <w:marBottom w:val="0"/>
                              <w:divBdr>
                                <w:top w:val="none" w:sz="0" w:space="0" w:color="auto"/>
                                <w:left w:val="none" w:sz="0" w:space="0" w:color="auto"/>
                                <w:bottom w:val="none" w:sz="0" w:space="0" w:color="auto"/>
                                <w:right w:val="none" w:sz="0" w:space="0" w:color="auto"/>
                              </w:divBdr>
                              <w:divsChild>
                                <w:div w:id="991107749">
                                  <w:marLeft w:val="0"/>
                                  <w:marRight w:val="0"/>
                                  <w:marTop w:val="0"/>
                                  <w:marBottom w:val="0"/>
                                  <w:divBdr>
                                    <w:top w:val="none" w:sz="0" w:space="0" w:color="auto"/>
                                    <w:left w:val="none" w:sz="0" w:space="0" w:color="auto"/>
                                    <w:bottom w:val="none" w:sz="0" w:space="0" w:color="auto"/>
                                    <w:right w:val="none" w:sz="0" w:space="0" w:color="auto"/>
                                  </w:divBdr>
                                  <w:divsChild>
                                    <w:div w:id="1544904116">
                                      <w:marLeft w:val="0"/>
                                      <w:marRight w:val="0"/>
                                      <w:marTop w:val="0"/>
                                      <w:marBottom w:val="0"/>
                                      <w:divBdr>
                                        <w:top w:val="none" w:sz="0" w:space="0" w:color="auto"/>
                                        <w:left w:val="none" w:sz="0" w:space="0" w:color="auto"/>
                                        <w:bottom w:val="none" w:sz="0" w:space="0" w:color="auto"/>
                                        <w:right w:val="none" w:sz="0" w:space="0" w:color="auto"/>
                                      </w:divBdr>
                                    </w:div>
                                    <w:div w:id="1954626943">
                                      <w:marLeft w:val="0"/>
                                      <w:marRight w:val="0"/>
                                      <w:marTop w:val="0"/>
                                      <w:marBottom w:val="0"/>
                                      <w:divBdr>
                                        <w:top w:val="none" w:sz="0" w:space="0" w:color="auto"/>
                                        <w:left w:val="none" w:sz="0" w:space="0" w:color="auto"/>
                                        <w:bottom w:val="none" w:sz="0" w:space="0" w:color="auto"/>
                                        <w:right w:val="none" w:sz="0" w:space="0" w:color="auto"/>
                                      </w:divBdr>
                                    </w:div>
                                    <w:div w:id="11756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48124">
      <w:bodyDiv w:val="1"/>
      <w:marLeft w:val="0"/>
      <w:marRight w:val="0"/>
      <w:marTop w:val="0"/>
      <w:marBottom w:val="0"/>
      <w:divBdr>
        <w:top w:val="none" w:sz="0" w:space="0" w:color="auto"/>
        <w:left w:val="none" w:sz="0" w:space="0" w:color="auto"/>
        <w:bottom w:val="none" w:sz="0" w:space="0" w:color="auto"/>
        <w:right w:val="none" w:sz="0" w:space="0" w:color="auto"/>
      </w:divBdr>
      <w:divsChild>
        <w:div w:id="885682212">
          <w:marLeft w:val="0"/>
          <w:marRight w:val="0"/>
          <w:marTop w:val="0"/>
          <w:marBottom w:val="0"/>
          <w:divBdr>
            <w:top w:val="none" w:sz="0" w:space="0" w:color="auto"/>
            <w:left w:val="none" w:sz="0" w:space="0" w:color="auto"/>
            <w:bottom w:val="none" w:sz="0" w:space="0" w:color="auto"/>
            <w:right w:val="none" w:sz="0" w:space="0" w:color="auto"/>
          </w:divBdr>
          <w:divsChild>
            <w:div w:id="1895196244">
              <w:marLeft w:val="0"/>
              <w:marRight w:val="0"/>
              <w:marTop w:val="0"/>
              <w:marBottom w:val="0"/>
              <w:divBdr>
                <w:top w:val="none" w:sz="0" w:space="0" w:color="auto"/>
                <w:left w:val="none" w:sz="0" w:space="0" w:color="auto"/>
                <w:bottom w:val="none" w:sz="0" w:space="0" w:color="auto"/>
                <w:right w:val="none" w:sz="0" w:space="0" w:color="auto"/>
              </w:divBdr>
            </w:div>
            <w:div w:id="1233658532">
              <w:marLeft w:val="0"/>
              <w:marRight w:val="0"/>
              <w:marTop w:val="0"/>
              <w:marBottom w:val="0"/>
              <w:divBdr>
                <w:top w:val="none" w:sz="0" w:space="0" w:color="auto"/>
                <w:left w:val="none" w:sz="0" w:space="0" w:color="auto"/>
                <w:bottom w:val="none" w:sz="0" w:space="0" w:color="auto"/>
                <w:right w:val="none" w:sz="0" w:space="0" w:color="auto"/>
              </w:divBdr>
            </w:div>
            <w:div w:id="20385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629">
      <w:bodyDiv w:val="1"/>
      <w:marLeft w:val="0"/>
      <w:marRight w:val="0"/>
      <w:marTop w:val="0"/>
      <w:marBottom w:val="0"/>
      <w:divBdr>
        <w:top w:val="none" w:sz="0" w:space="0" w:color="auto"/>
        <w:left w:val="none" w:sz="0" w:space="0" w:color="auto"/>
        <w:bottom w:val="none" w:sz="0" w:space="0" w:color="auto"/>
        <w:right w:val="none" w:sz="0" w:space="0" w:color="auto"/>
      </w:divBdr>
      <w:divsChild>
        <w:div w:id="1337000948">
          <w:marLeft w:val="0"/>
          <w:marRight w:val="0"/>
          <w:marTop w:val="0"/>
          <w:marBottom w:val="0"/>
          <w:divBdr>
            <w:top w:val="none" w:sz="0" w:space="0" w:color="auto"/>
            <w:left w:val="none" w:sz="0" w:space="0" w:color="auto"/>
            <w:bottom w:val="none" w:sz="0" w:space="0" w:color="auto"/>
            <w:right w:val="none" w:sz="0" w:space="0" w:color="auto"/>
          </w:divBdr>
          <w:divsChild>
            <w:div w:id="1277368661">
              <w:marLeft w:val="0"/>
              <w:marRight w:val="0"/>
              <w:marTop w:val="0"/>
              <w:marBottom w:val="0"/>
              <w:divBdr>
                <w:top w:val="none" w:sz="0" w:space="0" w:color="auto"/>
                <w:left w:val="none" w:sz="0" w:space="0" w:color="auto"/>
                <w:bottom w:val="none" w:sz="0" w:space="0" w:color="auto"/>
                <w:right w:val="none" w:sz="0" w:space="0" w:color="auto"/>
              </w:divBdr>
              <w:divsChild>
                <w:div w:id="149759959">
                  <w:marLeft w:val="0"/>
                  <w:marRight w:val="0"/>
                  <w:marTop w:val="0"/>
                  <w:marBottom w:val="0"/>
                  <w:divBdr>
                    <w:top w:val="none" w:sz="0" w:space="0" w:color="auto"/>
                    <w:left w:val="none" w:sz="0" w:space="0" w:color="auto"/>
                    <w:bottom w:val="none" w:sz="0" w:space="0" w:color="auto"/>
                    <w:right w:val="none" w:sz="0" w:space="0" w:color="auto"/>
                  </w:divBdr>
                  <w:divsChild>
                    <w:div w:id="106025207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99234">
          <w:marLeft w:val="150"/>
          <w:marRight w:val="150"/>
          <w:marTop w:val="0"/>
          <w:marBottom w:val="0"/>
          <w:divBdr>
            <w:top w:val="none" w:sz="0" w:space="0" w:color="auto"/>
            <w:left w:val="none" w:sz="0" w:space="0" w:color="auto"/>
            <w:bottom w:val="none" w:sz="0" w:space="0" w:color="auto"/>
            <w:right w:val="none" w:sz="0" w:space="0" w:color="auto"/>
          </w:divBdr>
        </w:div>
        <w:div w:id="1669014135">
          <w:marLeft w:val="660"/>
          <w:marRight w:val="0"/>
          <w:marTop w:val="0"/>
          <w:marBottom w:val="0"/>
          <w:divBdr>
            <w:top w:val="none" w:sz="0" w:space="0" w:color="auto"/>
            <w:left w:val="none" w:sz="0" w:space="0" w:color="auto"/>
            <w:bottom w:val="none" w:sz="0" w:space="0" w:color="auto"/>
            <w:right w:val="none" w:sz="0" w:space="0" w:color="auto"/>
          </w:divBdr>
          <w:divsChild>
            <w:div w:id="940259761">
              <w:marLeft w:val="0"/>
              <w:marRight w:val="0"/>
              <w:marTop w:val="0"/>
              <w:marBottom w:val="0"/>
              <w:divBdr>
                <w:top w:val="none" w:sz="0" w:space="0" w:color="auto"/>
                <w:left w:val="none" w:sz="0" w:space="0" w:color="auto"/>
                <w:bottom w:val="none" w:sz="0" w:space="0" w:color="auto"/>
                <w:right w:val="none" w:sz="0" w:space="0" w:color="auto"/>
              </w:divBdr>
              <w:divsChild>
                <w:div w:id="1179808334">
                  <w:marLeft w:val="0"/>
                  <w:marRight w:val="0"/>
                  <w:marTop w:val="0"/>
                  <w:marBottom w:val="0"/>
                  <w:divBdr>
                    <w:top w:val="none" w:sz="0" w:space="0" w:color="auto"/>
                    <w:left w:val="none" w:sz="0" w:space="0" w:color="auto"/>
                    <w:bottom w:val="none" w:sz="0" w:space="0" w:color="auto"/>
                    <w:right w:val="none" w:sz="0" w:space="0" w:color="auto"/>
                  </w:divBdr>
                  <w:divsChild>
                    <w:div w:id="1047149514">
                      <w:marLeft w:val="0"/>
                      <w:marRight w:val="0"/>
                      <w:marTop w:val="0"/>
                      <w:marBottom w:val="0"/>
                      <w:divBdr>
                        <w:top w:val="none" w:sz="0" w:space="0" w:color="auto"/>
                        <w:left w:val="none" w:sz="0" w:space="0" w:color="auto"/>
                        <w:bottom w:val="none" w:sz="0" w:space="0" w:color="auto"/>
                        <w:right w:val="none" w:sz="0" w:space="0" w:color="auto"/>
                      </w:divBdr>
                      <w:divsChild>
                        <w:div w:id="684358499">
                          <w:marLeft w:val="0"/>
                          <w:marRight w:val="0"/>
                          <w:marTop w:val="0"/>
                          <w:marBottom w:val="0"/>
                          <w:divBdr>
                            <w:top w:val="none" w:sz="0" w:space="0" w:color="auto"/>
                            <w:left w:val="none" w:sz="0" w:space="0" w:color="auto"/>
                            <w:bottom w:val="none" w:sz="0" w:space="0" w:color="auto"/>
                            <w:right w:val="none" w:sz="0" w:space="0" w:color="auto"/>
                          </w:divBdr>
                          <w:divsChild>
                            <w:div w:id="1033963648">
                              <w:marLeft w:val="0"/>
                              <w:marRight w:val="0"/>
                              <w:marTop w:val="0"/>
                              <w:marBottom w:val="0"/>
                              <w:divBdr>
                                <w:top w:val="none" w:sz="0" w:space="0" w:color="auto"/>
                                <w:left w:val="none" w:sz="0" w:space="0" w:color="auto"/>
                                <w:bottom w:val="none" w:sz="0" w:space="0" w:color="auto"/>
                                <w:right w:val="none" w:sz="0" w:space="0" w:color="auto"/>
                              </w:divBdr>
                              <w:divsChild>
                                <w:div w:id="1692683848">
                                  <w:marLeft w:val="0"/>
                                  <w:marRight w:val="0"/>
                                  <w:marTop w:val="0"/>
                                  <w:marBottom w:val="0"/>
                                  <w:divBdr>
                                    <w:top w:val="none" w:sz="0" w:space="0" w:color="auto"/>
                                    <w:left w:val="none" w:sz="0" w:space="0" w:color="auto"/>
                                    <w:bottom w:val="none" w:sz="0" w:space="0" w:color="auto"/>
                                    <w:right w:val="none" w:sz="0" w:space="0" w:color="auto"/>
                                  </w:divBdr>
                                </w:div>
                                <w:div w:id="843932569">
                                  <w:marLeft w:val="0"/>
                                  <w:marRight w:val="0"/>
                                  <w:marTop w:val="0"/>
                                  <w:marBottom w:val="0"/>
                                  <w:divBdr>
                                    <w:top w:val="none" w:sz="0" w:space="0" w:color="auto"/>
                                    <w:left w:val="none" w:sz="0" w:space="0" w:color="auto"/>
                                    <w:bottom w:val="none" w:sz="0" w:space="0" w:color="auto"/>
                                    <w:right w:val="none" w:sz="0" w:space="0" w:color="auto"/>
                                  </w:divBdr>
                                </w:div>
                                <w:div w:id="207186210">
                                  <w:marLeft w:val="0"/>
                                  <w:marRight w:val="0"/>
                                  <w:marTop w:val="0"/>
                                  <w:marBottom w:val="0"/>
                                  <w:divBdr>
                                    <w:top w:val="none" w:sz="0" w:space="0" w:color="auto"/>
                                    <w:left w:val="none" w:sz="0" w:space="0" w:color="auto"/>
                                    <w:bottom w:val="none" w:sz="0" w:space="0" w:color="auto"/>
                                    <w:right w:val="none" w:sz="0" w:space="0" w:color="auto"/>
                                  </w:divBdr>
                                </w:div>
                                <w:div w:id="1724140345">
                                  <w:marLeft w:val="0"/>
                                  <w:marRight w:val="0"/>
                                  <w:marTop w:val="0"/>
                                  <w:marBottom w:val="0"/>
                                  <w:divBdr>
                                    <w:top w:val="none" w:sz="0" w:space="0" w:color="auto"/>
                                    <w:left w:val="none" w:sz="0" w:space="0" w:color="auto"/>
                                    <w:bottom w:val="none" w:sz="0" w:space="0" w:color="auto"/>
                                    <w:right w:val="none" w:sz="0" w:space="0" w:color="auto"/>
                                  </w:divBdr>
                                </w:div>
                                <w:div w:id="1684045482">
                                  <w:marLeft w:val="0"/>
                                  <w:marRight w:val="0"/>
                                  <w:marTop w:val="0"/>
                                  <w:marBottom w:val="0"/>
                                  <w:divBdr>
                                    <w:top w:val="none" w:sz="0" w:space="0" w:color="auto"/>
                                    <w:left w:val="none" w:sz="0" w:space="0" w:color="auto"/>
                                    <w:bottom w:val="none" w:sz="0" w:space="0" w:color="auto"/>
                                    <w:right w:val="none" w:sz="0" w:space="0" w:color="auto"/>
                                  </w:divBdr>
                                </w:div>
                                <w:div w:id="1763254653">
                                  <w:marLeft w:val="0"/>
                                  <w:marRight w:val="0"/>
                                  <w:marTop w:val="0"/>
                                  <w:marBottom w:val="0"/>
                                  <w:divBdr>
                                    <w:top w:val="none" w:sz="0" w:space="0" w:color="auto"/>
                                    <w:left w:val="none" w:sz="0" w:space="0" w:color="auto"/>
                                    <w:bottom w:val="none" w:sz="0" w:space="0" w:color="auto"/>
                                    <w:right w:val="none" w:sz="0" w:space="0" w:color="auto"/>
                                  </w:divBdr>
                                </w:div>
                                <w:div w:id="1240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52278">
      <w:bodyDiv w:val="1"/>
      <w:marLeft w:val="0"/>
      <w:marRight w:val="0"/>
      <w:marTop w:val="0"/>
      <w:marBottom w:val="0"/>
      <w:divBdr>
        <w:top w:val="none" w:sz="0" w:space="0" w:color="auto"/>
        <w:left w:val="none" w:sz="0" w:space="0" w:color="auto"/>
        <w:bottom w:val="none" w:sz="0" w:space="0" w:color="auto"/>
        <w:right w:val="none" w:sz="0" w:space="0" w:color="auto"/>
      </w:divBdr>
      <w:divsChild>
        <w:div w:id="1916428997">
          <w:marLeft w:val="0"/>
          <w:marRight w:val="0"/>
          <w:marTop w:val="0"/>
          <w:marBottom w:val="0"/>
          <w:divBdr>
            <w:top w:val="none" w:sz="0" w:space="0" w:color="auto"/>
            <w:left w:val="none" w:sz="0" w:space="0" w:color="auto"/>
            <w:bottom w:val="none" w:sz="0" w:space="0" w:color="auto"/>
            <w:right w:val="none" w:sz="0" w:space="0" w:color="auto"/>
          </w:divBdr>
          <w:divsChild>
            <w:div w:id="426385572">
              <w:marLeft w:val="0"/>
              <w:marRight w:val="0"/>
              <w:marTop w:val="0"/>
              <w:marBottom w:val="0"/>
              <w:divBdr>
                <w:top w:val="none" w:sz="0" w:space="0" w:color="auto"/>
                <w:left w:val="none" w:sz="0" w:space="0" w:color="auto"/>
                <w:bottom w:val="none" w:sz="0" w:space="0" w:color="auto"/>
                <w:right w:val="none" w:sz="0" w:space="0" w:color="auto"/>
              </w:divBdr>
            </w:div>
            <w:div w:id="1161123039">
              <w:marLeft w:val="0"/>
              <w:marRight w:val="0"/>
              <w:marTop w:val="0"/>
              <w:marBottom w:val="0"/>
              <w:divBdr>
                <w:top w:val="none" w:sz="0" w:space="0" w:color="auto"/>
                <w:left w:val="none" w:sz="0" w:space="0" w:color="auto"/>
                <w:bottom w:val="none" w:sz="0" w:space="0" w:color="auto"/>
                <w:right w:val="none" w:sz="0" w:space="0" w:color="auto"/>
              </w:divBdr>
            </w:div>
            <w:div w:id="145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27">
      <w:bodyDiv w:val="1"/>
      <w:marLeft w:val="0"/>
      <w:marRight w:val="0"/>
      <w:marTop w:val="0"/>
      <w:marBottom w:val="0"/>
      <w:divBdr>
        <w:top w:val="none" w:sz="0" w:space="0" w:color="auto"/>
        <w:left w:val="none" w:sz="0" w:space="0" w:color="auto"/>
        <w:bottom w:val="none" w:sz="0" w:space="0" w:color="auto"/>
        <w:right w:val="none" w:sz="0" w:space="0" w:color="auto"/>
      </w:divBdr>
      <w:divsChild>
        <w:div w:id="1110003829">
          <w:marLeft w:val="0"/>
          <w:marRight w:val="0"/>
          <w:marTop w:val="0"/>
          <w:marBottom w:val="0"/>
          <w:divBdr>
            <w:top w:val="none" w:sz="0" w:space="0" w:color="auto"/>
            <w:left w:val="none" w:sz="0" w:space="0" w:color="auto"/>
            <w:bottom w:val="none" w:sz="0" w:space="0" w:color="auto"/>
            <w:right w:val="none" w:sz="0" w:space="0" w:color="auto"/>
          </w:divBdr>
          <w:divsChild>
            <w:div w:id="890843621">
              <w:marLeft w:val="0"/>
              <w:marRight w:val="0"/>
              <w:marTop w:val="0"/>
              <w:marBottom w:val="0"/>
              <w:divBdr>
                <w:top w:val="none" w:sz="0" w:space="0" w:color="auto"/>
                <w:left w:val="none" w:sz="0" w:space="0" w:color="auto"/>
                <w:bottom w:val="none" w:sz="0" w:space="0" w:color="auto"/>
                <w:right w:val="none" w:sz="0" w:space="0" w:color="auto"/>
              </w:divBdr>
              <w:divsChild>
                <w:div w:id="336814296">
                  <w:marLeft w:val="0"/>
                  <w:marRight w:val="0"/>
                  <w:marTop w:val="0"/>
                  <w:marBottom w:val="0"/>
                  <w:divBdr>
                    <w:top w:val="none" w:sz="0" w:space="0" w:color="auto"/>
                    <w:left w:val="none" w:sz="0" w:space="0" w:color="auto"/>
                    <w:bottom w:val="none" w:sz="0" w:space="0" w:color="auto"/>
                    <w:right w:val="none" w:sz="0" w:space="0" w:color="auto"/>
                  </w:divBdr>
                  <w:divsChild>
                    <w:div w:id="94654010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6997">
          <w:marLeft w:val="150"/>
          <w:marRight w:val="150"/>
          <w:marTop w:val="0"/>
          <w:marBottom w:val="0"/>
          <w:divBdr>
            <w:top w:val="none" w:sz="0" w:space="0" w:color="auto"/>
            <w:left w:val="none" w:sz="0" w:space="0" w:color="auto"/>
            <w:bottom w:val="none" w:sz="0" w:space="0" w:color="auto"/>
            <w:right w:val="none" w:sz="0" w:space="0" w:color="auto"/>
          </w:divBdr>
        </w:div>
        <w:div w:id="1995603890">
          <w:marLeft w:val="660"/>
          <w:marRight w:val="0"/>
          <w:marTop w:val="0"/>
          <w:marBottom w:val="0"/>
          <w:divBdr>
            <w:top w:val="none" w:sz="0" w:space="0" w:color="auto"/>
            <w:left w:val="none" w:sz="0" w:space="0" w:color="auto"/>
            <w:bottom w:val="none" w:sz="0" w:space="0" w:color="auto"/>
            <w:right w:val="none" w:sz="0" w:space="0" w:color="auto"/>
          </w:divBdr>
          <w:divsChild>
            <w:div w:id="1975790401">
              <w:marLeft w:val="0"/>
              <w:marRight w:val="0"/>
              <w:marTop w:val="0"/>
              <w:marBottom w:val="0"/>
              <w:divBdr>
                <w:top w:val="none" w:sz="0" w:space="0" w:color="auto"/>
                <w:left w:val="none" w:sz="0" w:space="0" w:color="auto"/>
                <w:bottom w:val="none" w:sz="0" w:space="0" w:color="auto"/>
                <w:right w:val="none" w:sz="0" w:space="0" w:color="auto"/>
              </w:divBdr>
              <w:divsChild>
                <w:div w:id="1683429297">
                  <w:marLeft w:val="0"/>
                  <w:marRight w:val="0"/>
                  <w:marTop w:val="0"/>
                  <w:marBottom w:val="0"/>
                  <w:divBdr>
                    <w:top w:val="none" w:sz="0" w:space="0" w:color="auto"/>
                    <w:left w:val="none" w:sz="0" w:space="0" w:color="auto"/>
                    <w:bottom w:val="none" w:sz="0" w:space="0" w:color="auto"/>
                    <w:right w:val="none" w:sz="0" w:space="0" w:color="auto"/>
                  </w:divBdr>
                  <w:divsChild>
                    <w:div w:id="210387248">
                      <w:marLeft w:val="0"/>
                      <w:marRight w:val="0"/>
                      <w:marTop w:val="0"/>
                      <w:marBottom w:val="0"/>
                      <w:divBdr>
                        <w:top w:val="none" w:sz="0" w:space="0" w:color="auto"/>
                        <w:left w:val="none" w:sz="0" w:space="0" w:color="auto"/>
                        <w:bottom w:val="none" w:sz="0" w:space="0" w:color="auto"/>
                        <w:right w:val="none" w:sz="0" w:space="0" w:color="auto"/>
                      </w:divBdr>
                      <w:divsChild>
                        <w:div w:id="2145853833">
                          <w:marLeft w:val="0"/>
                          <w:marRight w:val="0"/>
                          <w:marTop w:val="0"/>
                          <w:marBottom w:val="0"/>
                          <w:divBdr>
                            <w:top w:val="none" w:sz="0" w:space="0" w:color="auto"/>
                            <w:left w:val="none" w:sz="0" w:space="0" w:color="auto"/>
                            <w:bottom w:val="none" w:sz="0" w:space="0" w:color="auto"/>
                            <w:right w:val="none" w:sz="0" w:space="0" w:color="auto"/>
                          </w:divBdr>
                          <w:divsChild>
                            <w:div w:id="1539662071">
                              <w:marLeft w:val="0"/>
                              <w:marRight w:val="0"/>
                              <w:marTop w:val="0"/>
                              <w:marBottom w:val="0"/>
                              <w:divBdr>
                                <w:top w:val="none" w:sz="0" w:space="0" w:color="auto"/>
                                <w:left w:val="none" w:sz="0" w:space="0" w:color="auto"/>
                                <w:bottom w:val="none" w:sz="0" w:space="0" w:color="auto"/>
                                <w:right w:val="none" w:sz="0" w:space="0" w:color="auto"/>
                              </w:divBdr>
                              <w:divsChild>
                                <w:div w:id="1522469230">
                                  <w:marLeft w:val="0"/>
                                  <w:marRight w:val="0"/>
                                  <w:marTop w:val="0"/>
                                  <w:marBottom w:val="0"/>
                                  <w:divBdr>
                                    <w:top w:val="none" w:sz="0" w:space="0" w:color="auto"/>
                                    <w:left w:val="none" w:sz="0" w:space="0" w:color="auto"/>
                                    <w:bottom w:val="none" w:sz="0" w:space="0" w:color="auto"/>
                                    <w:right w:val="none" w:sz="0" w:space="0" w:color="auto"/>
                                  </w:divBdr>
                                  <w:divsChild>
                                    <w:div w:id="399643870">
                                      <w:marLeft w:val="0"/>
                                      <w:marRight w:val="0"/>
                                      <w:marTop w:val="0"/>
                                      <w:marBottom w:val="0"/>
                                      <w:divBdr>
                                        <w:top w:val="none" w:sz="0" w:space="0" w:color="auto"/>
                                        <w:left w:val="none" w:sz="0" w:space="0" w:color="auto"/>
                                        <w:bottom w:val="none" w:sz="0" w:space="0" w:color="auto"/>
                                        <w:right w:val="none" w:sz="0" w:space="0" w:color="auto"/>
                                      </w:divBdr>
                                    </w:div>
                                    <w:div w:id="400445176">
                                      <w:marLeft w:val="0"/>
                                      <w:marRight w:val="0"/>
                                      <w:marTop w:val="0"/>
                                      <w:marBottom w:val="0"/>
                                      <w:divBdr>
                                        <w:top w:val="none" w:sz="0" w:space="0" w:color="auto"/>
                                        <w:left w:val="none" w:sz="0" w:space="0" w:color="auto"/>
                                        <w:bottom w:val="none" w:sz="0" w:space="0" w:color="auto"/>
                                        <w:right w:val="none" w:sz="0" w:space="0" w:color="auto"/>
                                      </w:divBdr>
                                    </w:div>
                                    <w:div w:id="2885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homas.popp@dlr.de" TargetMode="External"/><Relationship Id="rId18" Type="http://schemas.openxmlformats.org/officeDocument/2006/relationships/hyperlink" Target="https://doi.org/10.5194/gi-7-39-2018" TargetMode="External"/><Relationship Id="rId26" Type="http://schemas.openxmlformats.org/officeDocument/2006/relationships/hyperlink" Target="mailto:Werner.Thomas@dwd.de" TargetMode="External"/><Relationship Id="rId39" Type="http://schemas.openxmlformats.org/officeDocument/2006/relationships/hyperlink" Target="mailto:thomas.popp@dlr.de" TargetMode="External"/><Relationship Id="rId21" Type="http://schemas.openxmlformats.org/officeDocument/2006/relationships/hyperlink" Target="http://tiny.cc/ecv-review" TargetMode="External"/><Relationship Id="rId34" Type="http://schemas.openxmlformats.org/officeDocument/2006/relationships/hyperlink" Target="mailto:Werner.Thomas@dwd.de" TargetMode="External"/><Relationship Id="rId42" Type="http://schemas.openxmlformats.org/officeDocument/2006/relationships/hyperlink" Target="http://tiny.cc/ecv-review" TargetMode="External"/><Relationship Id="rId47" Type="http://schemas.openxmlformats.org/officeDocument/2006/relationships/theme" Target="theme/theme1.xml"/><Relationship Id="rId50"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doi.org/10.5194/amt-12-169-2019" TargetMode="External"/><Relationship Id="rId29" Type="http://schemas.openxmlformats.org/officeDocument/2006/relationships/hyperlink" Target="http://tiny.cc/ecv-review" TargetMode="External"/><Relationship Id="rId11" Type="http://schemas.openxmlformats.org/officeDocument/2006/relationships/hyperlink" Target="http://tiny.cc/ecv-review" TargetMode="External"/><Relationship Id="rId24" Type="http://schemas.openxmlformats.org/officeDocument/2006/relationships/hyperlink" Target="mailto:angela.benedetti@ecmwf.int" TargetMode="External"/><Relationship Id="rId32" Type="http://schemas.openxmlformats.org/officeDocument/2006/relationships/hyperlink" Target="https://doi.org/10.5194/amt-5-657-2012" TargetMode="External"/><Relationship Id="rId37" Type="http://schemas.openxmlformats.org/officeDocument/2006/relationships/hyperlink" Target="http://tiny.cc/ecv-review" TargetMode="External"/><Relationship Id="rId40" Type="http://schemas.openxmlformats.org/officeDocument/2006/relationships/hyperlink" Target="mailto:angela.benedetti@ecmwf.int" TargetMode="External"/><Relationship Id="rId45" Type="http://schemas.openxmlformats.org/officeDocument/2006/relationships/hyperlink" Target="mailto:angela.benedetti@ecmwf.int" TargetMode="External"/><Relationship Id="rId5" Type="http://schemas.openxmlformats.org/officeDocument/2006/relationships/settings" Target="settings.xml"/><Relationship Id="rId15" Type="http://schemas.openxmlformats.org/officeDocument/2006/relationships/hyperlink" Target="https://doi.org/10.5194/amt-6-2989-2013" TargetMode="External"/><Relationship Id="rId23" Type="http://schemas.openxmlformats.org/officeDocument/2006/relationships/hyperlink" Target="mailto:thomas.popp@dlr.de" TargetMode="External"/><Relationship Id="rId28" Type="http://schemas.openxmlformats.org/officeDocument/2006/relationships/hyperlink" Target="mailto:angela.benedetti@ecmwf.int" TargetMode="External"/><Relationship Id="rId36" Type="http://schemas.openxmlformats.org/officeDocument/2006/relationships/hyperlink" Target="https://doi.org/10.5194/acp-17-9761-2017" TargetMode="External"/><Relationship Id="rId49" Type="http://schemas.openxmlformats.org/officeDocument/2006/relationships/customXml" Target="../customXml/item3.xml"/><Relationship Id="rId10" Type="http://schemas.openxmlformats.org/officeDocument/2006/relationships/hyperlink" Target="https://doi.org/10.5194/amt-7-2389-2014" TargetMode="External"/><Relationship Id="rId19" Type="http://schemas.openxmlformats.org/officeDocument/2006/relationships/hyperlink" Target="https://doi.org/10.5194/acp-18-3185-2018" TargetMode="External"/><Relationship Id="rId31" Type="http://schemas.openxmlformats.org/officeDocument/2006/relationships/hyperlink" Target="https://doi.org/10.1016/j.atmosenv.2018.12.029" TargetMode="External"/><Relationship Id="rId44" Type="http://schemas.openxmlformats.org/officeDocument/2006/relationships/hyperlink" Target="mailto:thomas.popp@dlr.de" TargetMode="External"/><Relationship Id="rId4" Type="http://schemas.microsoft.com/office/2007/relationships/stylesWithEffects" Target="stylesWithEffects.xml"/><Relationship Id="rId9" Type="http://schemas.openxmlformats.org/officeDocument/2006/relationships/hyperlink" Target="http://www.earlinet.org/" TargetMode="External"/><Relationship Id="rId14" Type="http://schemas.openxmlformats.org/officeDocument/2006/relationships/hyperlink" Target="mailto:angela.benedetti@ecmwf.int" TargetMode="External"/><Relationship Id="rId22" Type="http://schemas.openxmlformats.org/officeDocument/2006/relationships/hyperlink" Target="mailto:Werner.Thomas@dwd.de" TargetMode="External"/><Relationship Id="rId27" Type="http://schemas.openxmlformats.org/officeDocument/2006/relationships/hyperlink" Target="mailto:thomas.popp@dlr.de" TargetMode="External"/><Relationship Id="rId30" Type="http://schemas.openxmlformats.org/officeDocument/2006/relationships/hyperlink" Target="mailto:thomas.popp@dlr.de" TargetMode="External"/><Relationship Id="rId35" Type="http://schemas.openxmlformats.org/officeDocument/2006/relationships/hyperlink" Target="https://doi.org/10.5194/acp-15-12487-2015" TargetMode="External"/><Relationship Id="rId43" Type="http://schemas.openxmlformats.org/officeDocument/2006/relationships/hyperlink" Target="mailto:Werner.Thomas@dwd.de" TargetMode="External"/><Relationship Id="rId48"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mailto:Werner.Thomas@dwd.de" TargetMode="External"/><Relationship Id="rId17" Type="http://schemas.openxmlformats.org/officeDocument/2006/relationships/hyperlink" Target="https://doi.org/10.5194/amt-12-4309-2019" TargetMode="External"/><Relationship Id="rId25" Type="http://schemas.openxmlformats.org/officeDocument/2006/relationships/hyperlink" Target="http://tiny.cc/ecv-review" TargetMode="External"/><Relationship Id="rId33" Type="http://schemas.openxmlformats.org/officeDocument/2006/relationships/hyperlink" Target="http://tiny.cc/ecv-review" TargetMode="External"/><Relationship Id="rId38" Type="http://schemas.openxmlformats.org/officeDocument/2006/relationships/hyperlink" Target="mailto:Werner.Thomas@dwd.de" TargetMode="External"/><Relationship Id="rId46" Type="http://schemas.openxmlformats.org/officeDocument/2006/relationships/fontTable" Target="fontTable.xml"/><Relationship Id="rId20" Type="http://schemas.openxmlformats.org/officeDocument/2006/relationships/hyperlink" Target="https://doi.org/10.5194/acp-17-9761-2017" TargetMode="External"/><Relationship Id="rId41" Type="http://schemas.openxmlformats.org/officeDocument/2006/relationships/hyperlink" Target="https://doi.org/10.1029/1999RG000078"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72671858FF0B4B80590C0985A5F158" ma:contentTypeVersion="12" ma:contentTypeDescription="Create a new document." ma:contentTypeScope="" ma:versionID="1877c984c4e3b726e1ae9b1eb8c10c74">
  <xsd:schema xmlns:xsd="http://www.w3.org/2001/XMLSchema" xmlns:xs="http://www.w3.org/2001/XMLSchema" xmlns:p="http://schemas.microsoft.com/office/2006/metadata/properties" xmlns:ns2="c1a465f0-9ed0-43de-8189-a8c6f1075a5f" xmlns:ns3="1b00f30f-36d4-4fa1-aff8-52ec48b6e084" targetNamespace="http://schemas.microsoft.com/office/2006/metadata/properties" ma:root="true" ma:fieldsID="988c137564abf1d5aff72008bd45a647" ns2:_="" ns3:_="">
    <xsd:import namespace="c1a465f0-9ed0-43de-8189-a8c6f1075a5f"/>
    <xsd:import namespace="1b00f30f-36d4-4fa1-aff8-52ec48b6e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465f0-9ed0-43de-8189-a8c6f107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0f30f-36d4-4fa1-aff8-52ec48b6e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745117-6D54-4F14-B0C4-23FD9E0E544A}">
  <ds:schemaRefs>
    <ds:schemaRef ds:uri="http://schemas.openxmlformats.org/officeDocument/2006/bibliography"/>
  </ds:schemaRefs>
</ds:datastoreItem>
</file>

<file path=customXml/itemProps2.xml><?xml version="1.0" encoding="utf-8"?>
<ds:datastoreItem xmlns:ds="http://schemas.openxmlformats.org/officeDocument/2006/customXml" ds:itemID="{1B76D39B-3BA8-4535-AB49-2AAEC038DCA4}"/>
</file>

<file path=customXml/itemProps3.xml><?xml version="1.0" encoding="utf-8"?>
<ds:datastoreItem xmlns:ds="http://schemas.openxmlformats.org/officeDocument/2006/customXml" ds:itemID="{836D3EB2-BD34-4F4D-B80D-CEF6DA5E43E1}"/>
</file>

<file path=customXml/itemProps4.xml><?xml version="1.0" encoding="utf-8"?>
<ds:datastoreItem xmlns:ds="http://schemas.openxmlformats.org/officeDocument/2006/customXml" ds:itemID="{B686DF5E-79A9-428E-BEC8-C4C8C6BDA63C}"/>
</file>

<file path=docProps/app.xml><?xml version="1.0" encoding="utf-8"?>
<Properties xmlns="http://schemas.openxmlformats.org/officeDocument/2006/extended-properties" xmlns:vt="http://schemas.openxmlformats.org/officeDocument/2006/docPropsVTypes">
  <Template>Normal.dotm</Template>
  <TotalTime>55</TotalTime>
  <Pages>16</Pages>
  <Words>5538</Words>
  <Characters>30460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35927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 Tassone</dc:creator>
  <cp:lastModifiedBy>Magaly Robbez</cp:lastModifiedBy>
  <cp:revision>9</cp:revision>
  <dcterms:created xsi:type="dcterms:W3CDTF">2020-03-17T09:02:00Z</dcterms:created>
  <dcterms:modified xsi:type="dcterms:W3CDTF">2020-03-17T17:25:00Z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0x0101007372671858FF0B4B80590C0985A5F158</vt:lpwstr>
  </property>
</Properties>
</file>