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D489D7" w14:textId="77777777" w:rsidR="00DF7172" w:rsidRPr="00E73F78" w:rsidRDefault="00DF7172">
      <w:pPr>
        <w:rPr>
          <w:lang w:val="en-GB"/>
        </w:rPr>
      </w:pPr>
    </w:p>
    <w:p w14:paraId="71B8B393" w14:textId="089D4F12" w:rsidR="00DF7172" w:rsidRPr="00E73F78" w:rsidRDefault="00DE43AD" w:rsidP="00445FFF">
      <w:pPr>
        <w:jc w:val="center"/>
        <w:outlineLvl w:val="0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SDCG-2</w:t>
      </w:r>
      <w:r w:rsidR="00DF7172" w:rsidRPr="00E73F78">
        <w:rPr>
          <w:b/>
          <w:sz w:val="28"/>
          <w:szCs w:val="28"/>
          <w:lang w:val="en-GB"/>
        </w:rPr>
        <w:t xml:space="preserve"> Actions</w:t>
      </w:r>
    </w:p>
    <w:p w14:paraId="55CE10A0" w14:textId="06243945" w:rsidR="00845BA6" w:rsidRPr="00E73F78" w:rsidRDefault="00DE43AD" w:rsidP="00445FFF">
      <w:pPr>
        <w:jc w:val="center"/>
        <w:outlineLvl w:val="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V0</w:t>
      </w:r>
      <w:r w:rsidR="00E94B40">
        <w:rPr>
          <w:sz w:val="28"/>
          <w:szCs w:val="28"/>
          <w:lang w:val="en-GB"/>
        </w:rPr>
        <w:t>b</w:t>
      </w:r>
    </w:p>
    <w:p w14:paraId="5D60BEA3" w14:textId="77777777" w:rsidR="00845BA6" w:rsidRPr="00E73F78" w:rsidRDefault="00845BA6">
      <w:pPr>
        <w:rPr>
          <w:lang w:val="en-GB"/>
        </w:rPr>
      </w:pPr>
    </w:p>
    <w:p w14:paraId="637E5E5C" w14:textId="77777777" w:rsidR="00845BA6" w:rsidRPr="00E73F78" w:rsidRDefault="00845BA6">
      <w:pPr>
        <w:rPr>
          <w:lang w:val="en-GB"/>
        </w:rPr>
      </w:pPr>
    </w:p>
    <w:p w14:paraId="01F6E5E3" w14:textId="77777777" w:rsidR="00845BA6" w:rsidRPr="00E73F78" w:rsidRDefault="00845BA6">
      <w:pPr>
        <w:rPr>
          <w:lang w:val="en-GB"/>
        </w:rPr>
      </w:pPr>
    </w:p>
    <w:p w14:paraId="77DDEF9B" w14:textId="77777777" w:rsidR="00845BA6" w:rsidRPr="00E73F78" w:rsidRDefault="00845BA6">
      <w:pPr>
        <w:rPr>
          <w:lang w:val="en-GB"/>
        </w:rPr>
      </w:pPr>
    </w:p>
    <w:p w14:paraId="183E0BB8" w14:textId="77777777" w:rsidR="00845BA6" w:rsidRPr="00E73F78" w:rsidRDefault="00845BA6">
      <w:pPr>
        <w:rPr>
          <w:lang w:val="en-GB"/>
        </w:rPr>
      </w:pPr>
    </w:p>
    <w:tbl>
      <w:tblPr>
        <w:tblW w:w="10402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46"/>
        <w:gridCol w:w="5848"/>
        <w:gridCol w:w="3408"/>
      </w:tblGrid>
      <w:tr w:rsidR="00845BA6" w:rsidRPr="00E73F78" w14:paraId="71BD091D" w14:textId="77777777" w:rsidTr="00DE43A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1F54465F" w14:textId="77777777" w:rsidR="00845BA6" w:rsidRPr="00E73F78" w:rsidRDefault="00845BA6" w:rsidP="00845BA6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GB"/>
              </w:rPr>
            </w:pPr>
            <w:r w:rsidRPr="00E73F78">
              <w:rPr>
                <w:rFonts w:ascii="Calibri" w:hAnsi="Calibri"/>
                <w:color w:val="DBE5F1"/>
                <w:sz w:val="20"/>
                <w:lang w:val="en-GB"/>
              </w:rPr>
              <w:t>No.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7F1C6AA6" w14:textId="77777777" w:rsidR="00845BA6" w:rsidRPr="00E73F78" w:rsidRDefault="00845BA6" w:rsidP="00845BA6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GB"/>
              </w:rPr>
            </w:pPr>
            <w:r w:rsidRPr="00E73F78">
              <w:rPr>
                <w:rFonts w:ascii="Calibri" w:hAnsi="Calibri"/>
                <w:color w:val="DBE5F1"/>
                <w:sz w:val="20"/>
                <w:lang w:val="en-GB"/>
              </w:rPr>
              <w:t>Action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00344EBB" w14:textId="77777777" w:rsidR="00845BA6" w:rsidRPr="00E73F78" w:rsidRDefault="00845BA6" w:rsidP="00845BA6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GB"/>
              </w:rPr>
            </w:pPr>
            <w:r w:rsidRPr="00E73F78">
              <w:rPr>
                <w:rFonts w:ascii="Calibri" w:hAnsi="Calibri"/>
                <w:color w:val="DBE5F1"/>
                <w:sz w:val="20"/>
                <w:lang w:val="en-GB"/>
              </w:rPr>
              <w:t>Due date</w:t>
            </w:r>
          </w:p>
        </w:tc>
      </w:tr>
      <w:tr w:rsidR="003E443B" w:rsidRPr="0007278D" w14:paraId="2F182333" w14:textId="77777777" w:rsidTr="00DE43A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402CFA14" w14:textId="3DED32F6" w:rsidR="003E443B" w:rsidRPr="0007278D" w:rsidRDefault="00DE43AD" w:rsidP="003E443B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>SDCG-2-1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2ABB5" w14:textId="7C6E5BDB" w:rsidR="003E443B" w:rsidRPr="007656AD" w:rsidRDefault="006A305B" w:rsidP="003A0470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r w:rsidRPr="007656AD">
              <w:rPr>
                <w:rFonts w:ascii="Calibri" w:hAnsi="Calibri"/>
                <w:sz w:val="20"/>
                <w:lang w:val="en-AU"/>
              </w:rPr>
              <w:t>SDCG participants to provide Per-Erik with comments on the 2012-2013 Work Plan for GFOI.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851D" w14:textId="77777777" w:rsidR="009B2D31" w:rsidRDefault="009B2D31" w:rsidP="009F6F53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Before TF Meeting</w:t>
            </w:r>
            <w:r w:rsidR="009F6F53">
              <w:rPr>
                <w:rFonts w:ascii="Calibri" w:hAnsi="Calibri"/>
                <w:sz w:val="20"/>
                <w:lang w:val="en-AU"/>
              </w:rPr>
              <w:t xml:space="preserve"> (21</w:t>
            </w:r>
            <w:r>
              <w:rPr>
                <w:rFonts w:ascii="Calibri" w:hAnsi="Calibri"/>
                <w:sz w:val="20"/>
                <w:lang w:val="en-AU"/>
              </w:rPr>
              <w:t xml:space="preserve"> September</w:t>
            </w:r>
            <w:r w:rsidR="009F6F53">
              <w:rPr>
                <w:rFonts w:ascii="Calibri" w:hAnsi="Calibri"/>
                <w:sz w:val="20"/>
                <w:lang w:val="en-AU"/>
              </w:rPr>
              <w:t>)</w:t>
            </w:r>
          </w:p>
          <w:p w14:paraId="6801FB72" w14:textId="0023944D" w:rsidR="009F6F53" w:rsidRPr="007656AD" w:rsidRDefault="009F6F53" w:rsidP="009F6F53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Then on post-TF Revision</w:t>
            </w:r>
          </w:p>
        </w:tc>
      </w:tr>
      <w:tr w:rsidR="003A3A00" w:rsidRPr="0007278D" w14:paraId="6852AE10" w14:textId="77777777" w:rsidTr="00DE43A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583BB9A2" w14:textId="353A93DC" w:rsidR="003A3A00" w:rsidRPr="0007278D" w:rsidRDefault="00DE43AD" w:rsidP="003A0470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>SDCG-2-2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558B" w14:textId="0C75E8A1" w:rsidR="003A3A00" w:rsidRPr="007656AD" w:rsidRDefault="006003E4" w:rsidP="003A0470">
            <w:pPr>
              <w:pStyle w:val="StyleStyle8ptBoldCentered9ptBold"/>
              <w:jc w:val="left"/>
              <w:rPr>
                <w:b w:val="0"/>
                <w:bCs w:val="0"/>
                <w:snapToGrid w:val="0"/>
                <w:color w:val="000000"/>
                <w:sz w:val="20"/>
                <w:lang w:val="en-AU"/>
              </w:rPr>
            </w:pPr>
            <w:r w:rsidRPr="007656AD">
              <w:rPr>
                <w:rFonts w:ascii="Calibri" w:hAnsi="Calibri"/>
                <w:sz w:val="20"/>
                <w:lang w:val="en-AU"/>
              </w:rPr>
              <w:t xml:space="preserve">SDCG agencies to </w:t>
            </w:r>
            <w:r w:rsidR="00855213">
              <w:rPr>
                <w:rFonts w:ascii="Calibri" w:hAnsi="Calibri"/>
                <w:sz w:val="20"/>
                <w:lang w:val="en-AU"/>
              </w:rPr>
              <w:t>review current</w:t>
            </w:r>
            <w:r w:rsidRPr="007656AD">
              <w:rPr>
                <w:rFonts w:ascii="Calibri" w:hAnsi="Calibri"/>
                <w:sz w:val="20"/>
                <w:lang w:val="en-AU"/>
              </w:rPr>
              <w:t xml:space="preserve"> tables </w:t>
            </w:r>
            <w:r w:rsidR="00855213" w:rsidRPr="00855213">
              <w:rPr>
                <w:rFonts w:ascii="Calibri" w:hAnsi="Calibri"/>
                <w:sz w:val="20"/>
                <w:lang w:val="en-AU"/>
              </w:rPr>
              <w:t xml:space="preserve">and provide additional information (# </w:t>
            </w:r>
            <w:proofErr w:type="spellStart"/>
            <w:r w:rsidR="00855213" w:rsidRPr="00855213">
              <w:rPr>
                <w:rFonts w:ascii="Calibri" w:hAnsi="Calibri"/>
                <w:sz w:val="20"/>
                <w:lang w:val="en-AU"/>
              </w:rPr>
              <w:t>obs</w:t>
            </w:r>
            <w:proofErr w:type="spellEnd"/>
            <w:r w:rsidR="00855213" w:rsidRPr="00855213">
              <w:rPr>
                <w:rFonts w:ascii="Calibri" w:hAnsi="Calibri"/>
                <w:sz w:val="20"/>
                <w:lang w:val="en-AU"/>
              </w:rPr>
              <w:t>/region/year) required for possible demo at CEOS Plenary</w:t>
            </w:r>
            <w:r w:rsidRPr="006003E4">
              <w:rPr>
                <w:rFonts w:ascii="Calibri" w:hAnsi="Calibri"/>
                <w:sz w:val="20"/>
                <w:lang w:val="en-AU"/>
              </w:rPr>
              <w:t>.</w:t>
            </w:r>
            <w:r w:rsidRPr="007656AD">
              <w:rPr>
                <w:rFonts w:ascii="Calibri" w:hAnsi="Calibri"/>
                <w:sz w:val="20"/>
                <w:lang w:val="en-AU"/>
              </w:rPr>
              <w:t xml:space="preserve"> Feedback and suggested revisions to be provided to </w:t>
            </w:r>
            <w:proofErr w:type="spellStart"/>
            <w:r w:rsidRPr="007656AD">
              <w:rPr>
                <w:rFonts w:ascii="Calibri" w:hAnsi="Calibri"/>
                <w:sz w:val="20"/>
                <w:lang w:val="en-AU"/>
              </w:rPr>
              <w:t>Ake</w:t>
            </w:r>
            <w:proofErr w:type="spellEnd"/>
            <w:r w:rsidRPr="007656AD">
              <w:rPr>
                <w:rFonts w:ascii="Calibri" w:hAnsi="Calibri"/>
                <w:sz w:val="20"/>
                <w:lang w:val="en-AU"/>
              </w:rPr>
              <w:t>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793B" w14:textId="3B2B1DC3" w:rsidR="003A3A00" w:rsidRPr="007656AD" w:rsidRDefault="008851AA" w:rsidP="003A0470">
            <w:pPr>
              <w:pStyle w:val="StyleStyle8ptBoldCentered9ptBold"/>
              <w:rPr>
                <w:b w:val="0"/>
                <w:sz w:val="20"/>
                <w:lang w:val="en-AU"/>
              </w:rPr>
            </w:pPr>
            <w:r w:rsidRPr="00906D15">
              <w:rPr>
                <w:rFonts w:ascii="Calibri" w:hAnsi="Calibri"/>
                <w:sz w:val="20"/>
                <w:lang w:val="en-AU"/>
              </w:rPr>
              <w:t>28 September</w:t>
            </w:r>
          </w:p>
        </w:tc>
      </w:tr>
      <w:tr w:rsidR="003A3A00" w:rsidRPr="0007278D" w14:paraId="3FB63D80" w14:textId="77777777" w:rsidTr="00DE43A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2D704979" w14:textId="1893BCF5" w:rsidR="003A3A00" w:rsidRPr="0007278D" w:rsidRDefault="00DE43AD" w:rsidP="003A0470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>SDCG-2-3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F6513" w14:textId="59D6FA63" w:rsidR="003A3A00" w:rsidRPr="007656AD" w:rsidRDefault="00855213" w:rsidP="00B706EE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proofErr w:type="spellStart"/>
            <w:r>
              <w:rPr>
                <w:rFonts w:ascii="Calibri" w:hAnsi="Calibri"/>
                <w:iCs/>
                <w:sz w:val="20"/>
                <w:lang w:val="en-AU"/>
              </w:rPr>
              <w:t>Ake</w:t>
            </w:r>
            <w:proofErr w:type="spellEnd"/>
            <w:r>
              <w:rPr>
                <w:rFonts w:ascii="Calibri" w:hAnsi="Calibri"/>
                <w:iCs/>
                <w:sz w:val="20"/>
                <w:lang w:val="en-AU"/>
              </w:rPr>
              <w:t xml:space="preserve"> to r</w:t>
            </w:r>
            <w:r w:rsidR="00B706EE">
              <w:rPr>
                <w:rFonts w:ascii="Calibri" w:hAnsi="Calibri"/>
                <w:iCs/>
                <w:sz w:val="20"/>
                <w:lang w:val="en-AU"/>
              </w:rPr>
              <w:t>e</w:t>
            </w:r>
            <w:r w:rsidR="00B706EE" w:rsidRPr="00B706EE">
              <w:rPr>
                <w:rFonts w:ascii="Calibri" w:hAnsi="Calibri"/>
                <w:iCs/>
                <w:sz w:val="20"/>
                <w:lang w:val="en-AU"/>
              </w:rPr>
              <w:t>vise</w:t>
            </w:r>
            <w:r w:rsidR="00B706EE" w:rsidRPr="007656AD">
              <w:rPr>
                <w:rFonts w:ascii="Calibri" w:hAnsi="Calibri"/>
                <w:iCs/>
                <w:sz w:val="20"/>
                <w:lang w:val="en-AU"/>
              </w:rPr>
              <w:t xml:space="preserve"> the Type 1 Mission tables to include colour </w:t>
            </w:r>
            <w:proofErr w:type="gramStart"/>
            <w:r w:rsidR="00B706EE" w:rsidRPr="007656AD">
              <w:rPr>
                <w:rFonts w:ascii="Calibri" w:hAnsi="Calibri"/>
                <w:iCs/>
                <w:sz w:val="20"/>
                <w:lang w:val="en-AU"/>
              </w:rPr>
              <w:t>coding which</w:t>
            </w:r>
            <w:proofErr w:type="gramEnd"/>
            <w:r w:rsidR="00B706EE" w:rsidRPr="007656AD">
              <w:rPr>
                <w:rFonts w:ascii="Calibri" w:hAnsi="Calibri"/>
                <w:iCs/>
                <w:sz w:val="20"/>
                <w:lang w:val="en-AU"/>
              </w:rPr>
              <w:t xml:space="preserve"> refines the </w:t>
            </w:r>
            <w:r>
              <w:rPr>
                <w:rFonts w:ascii="Calibri" w:hAnsi="Calibri"/>
                <w:iCs/>
                <w:sz w:val="20"/>
                <w:lang w:val="en-AU"/>
              </w:rPr>
              <w:t xml:space="preserve">temporal </w:t>
            </w:r>
            <w:r w:rsidR="00B706EE" w:rsidRPr="007656AD">
              <w:rPr>
                <w:rFonts w:ascii="Calibri" w:hAnsi="Calibri"/>
                <w:iCs/>
                <w:sz w:val="20"/>
                <w:lang w:val="en-AU"/>
              </w:rPr>
              <w:t>information of the tables.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53A2" w14:textId="7B010AA7" w:rsidR="003A3A00" w:rsidRPr="007656AD" w:rsidRDefault="008E4784" w:rsidP="003A0470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Following from 2-2</w:t>
            </w:r>
          </w:p>
        </w:tc>
      </w:tr>
      <w:tr w:rsidR="003A3A00" w:rsidRPr="0007278D" w14:paraId="66F56291" w14:textId="77777777" w:rsidTr="00DE43A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365A1E3D" w14:textId="761781A4" w:rsidR="003A3A00" w:rsidRPr="0007278D" w:rsidRDefault="00DE43AD" w:rsidP="003A0470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>SDCG-2-4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6CD72" w14:textId="41EF15C0" w:rsidR="003A3A00" w:rsidRPr="007656AD" w:rsidRDefault="00696CA9" w:rsidP="0072760E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r w:rsidRPr="007656AD">
              <w:rPr>
                <w:rFonts w:ascii="Calibri" w:hAnsi="Calibri"/>
                <w:sz w:val="20"/>
                <w:lang w:val="en-AU"/>
              </w:rPr>
              <w:t xml:space="preserve">SDCG to submit </w:t>
            </w:r>
            <w:r w:rsidR="0072760E" w:rsidRPr="007656AD">
              <w:rPr>
                <w:rFonts w:ascii="Calibri" w:hAnsi="Calibri"/>
                <w:sz w:val="20"/>
                <w:lang w:val="en-AU"/>
              </w:rPr>
              <w:t>forest-specific</w:t>
            </w:r>
            <w:r w:rsidRPr="007656AD">
              <w:rPr>
                <w:rFonts w:ascii="Calibri" w:hAnsi="Calibri"/>
                <w:sz w:val="20"/>
                <w:lang w:val="en-AU"/>
              </w:rPr>
              <w:t xml:space="preserve"> RCM acquisition requests to the RCM Mission Manager</w:t>
            </w:r>
            <w:r w:rsidR="0072760E" w:rsidRPr="007656AD">
              <w:rPr>
                <w:rFonts w:ascii="Calibri" w:hAnsi="Calibri"/>
                <w:sz w:val="20"/>
                <w:lang w:val="en-AU"/>
              </w:rPr>
              <w:t xml:space="preserve"> so they can be considered in the baseline RCM acquisition strategy</w:t>
            </w:r>
            <w:r w:rsidRPr="007656AD">
              <w:rPr>
                <w:rFonts w:ascii="Calibri" w:hAnsi="Calibri"/>
                <w:sz w:val="20"/>
                <w:lang w:val="en-AU"/>
              </w:rPr>
              <w:t>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70FC8" w14:textId="464EEC86" w:rsidR="003A3A00" w:rsidRPr="007656AD" w:rsidRDefault="00CF117C" w:rsidP="003A0470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1 November</w:t>
            </w:r>
          </w:p>
        </w:tc>
      </w:tr>
      <w:tr w:rsidR="003A3A00" w:rsidRPr="0007278D" w14:paraId="30178CA4" w14:textId="77777777" w:rsidTr="00DE43A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5D63FF81" w14:textId="5E237117" w:rsidR="003A3A00" w:rsidRPr="0007278D" w:rsidRDefault="00DE43AD" w:rsidP="003A0470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>SDCG-2-5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ED80" w14:textId="1D003C5A" w:rsidR="003A3A00" w:rsidRPr="007656AD" w:rsidRDefault="00AE49A8" w:rsidP="003A0470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r w:rsidRPr="007656AD">
              <w:rPr>
                <w:rFonts w:ascii="Calibri" w:hAnsi="Calibri"/>
                <w:sz w:val="20"/>
                <w:lang w:val="en-AU"/>
              </w:rPr>
              <w:t xml:space="preserve">Helmut </w:t>
            </w:r>
            <w:proofErr w:type="spellStart"/>
            <w:r w:rsidRPr="007656AD">
              <w:rPr>
                <w:rFonts w:ascii="Calibri" w:hAnsi="Calibri"/>
                <w:sz w:val="20"/>
                <w:lang w:val="en-AU"/>
              </w:rPr>
              <w:t>Staudenrausch</w:t>
            </w:r>
            <w:proofErr w:type="spellEnd"/>
            <w:r w:rsidRPr="007656AD">
              <w:rPr>
                <w:rFonts w:ascii="Calibri" w:hAnsi="Calibri"/>
                <w:sz w:val="20"/>
                <w:lang w:val="en-AU"/>
              </w:rPr>
              <w:t xml:space="preserve"> to confirm if the </w:t>
            </w:r>
            <w:proofErr w:type="spellStart"/>
            <w:r w:rsidRPr="007656AD">
              <w:rPr>
                <w:rFonts w:ascii="Calibri" w:hAnsi="Calibri"/>
                <w:sz w:val="20"/>
                <w:lang w:val="en-AU"/>
              </w:rPr>
              <w:t>TanDEM</w:t>
            </w:r>
            <w:proofErr w:type="spellEnd"/>
            <w:r w:rsidRPr="007656AD">
              <w:rPr>
                <w:rFonts w:ascii="Calibri" w:hAnsi="Calibri"/>
                <w:sz w:val="20"/>
                <w:lang w:val="en-AU"/>
              </w:rPr>
              <w:t>-X intensity dataset is single or dual polarisation.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147F" w14:textId="4E200784" w:rsidR="003A3A00" w:rsidRDefault="00D76771" w:rsidP="003A0470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COMPLETE</w:t>
            </w:r>
          </w:p>
          <w:p w14:paraId="289D2816" w14:textId="7CB94028" w:rsidR="009326F5" w:rsidRPr="007656AD" w:rsidRDefault="009326F5" w:rsidP="003A0470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Single polarisation</w:t>
            </w:r>
          </w:p>
        </w:tc>
      </w:tr>
      <w:tr w:rsidR="003A3A00" w:rsidRPr="0007278D" w14:paraId="33F7C07B" w14:textId="77777777" w:rsidTr="00DE43A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3DE5EDF2" w14:textId="59430F92" w:rsidR="003A3A00" w:rsidRPr="0007278D" w:rsidRDefault="00DE43AD" w:rsidP="003A0470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>SDCG-2-6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26F2" w14:textId="0E0CCD34" w:rsidR="003A3A00" w:rsidRPr="007656AD" w:rsidRDefault="00F94E36" w:rsidP="007035CC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r w:rsidRPr="007656AD">
              <w:rPr>
                <w:rFonts w:ascii="Calibri" w:hAnsi="Calibri"/>
                <w:sz w:val="20"/>
                <w:lang w:val="en-AU"/>
              </w:rPr>
              <w:t xml:space="preserve">JAXA </w:t>
            </w:r>
            <w:r w:rsidR="007035CC">
              <w:rPr>
                <w:rFonts w:ascii="Calibri" w:hAnsi="Calibri"/>
                <w:sz w:val="20"/>
                <w:lang w:val="en-AU"/>
              </w:rPr>
              <w:t xml:space="preserve">to provide </w:t>
            </w:r>
            <w:r w:rsidRPr="007656AD">
              <w:rPr>
                <w:rFonts w:ascii="Calibri" w:hAnsi="Calibri"/>
                <w:sz w:val="20"/>
                <w:lang w:val="en-AU"/>
              </w:rPr>
              <w:t xml:space="preserve">CEOS SEO </w:t>
            </w:r>
            <w:r w:rsidR="007035CC">
              <w:rPr>
                <w:rFonts w:ascii="Calibri" w:hAnsi="Calibri"/>
                <w:sz w:val="20"/>
                <w:lang w:val="en-AU"/>
              </w:rPr>
              <w:t>with specific ALOS-2 orbit information.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0D712" w14:textId="79AB5580" w:rsidR="003A3A00" w:rsidRPr="007656AD" w:rsidRDefault="00286DBF" w:rsidP="003A0470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21 September</w:t>
            </w:r>
          </w:p>
        </w:tc>
      </w:tr>
      <w:tr w:rsidR="003A3A00" w:rsidRPr="0007278D" w14:paraId="007E3CC9" w14:textId="77777777" w:rsidTr="00DE43A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76871935" w14:textId="5E6836FF" w:rsidR="003A3A00" w:rsidRPr="0007278D" w:rsidRDefault="00DE43AD" w:rsidP="003A0470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>SDCG-2-7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ECFB" w14:textId="24A2A5A6" w:rsidR="003A3A00" w:rsidRPr="007656AD" w:rsidRDefault="003A0470" w:rsidP="003A0470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r w:rsidRPr="007656AD">
              <w:rPr>
                <w:rFonts w:ascii="Calibri" w:hAnsi="Calibri"/>
                <w:sz w:val="20"/>
                <w:lang w:val="en-AU"/>
              </w:rPr>
              <w:t>JAXA to confirm how many ground stations are planned for use for ALOS-2.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3438" w14:textId="44B43010" w:rsidR="003A3A00" w:rsidRPr="007656AD" w:rsidRDefault="00762962" w:rsidP="003A0470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21 September</w:t>
            </w:r>
          </w:p>
        </w:tc>
      </w:tr>
      <w:tr w:rsidR="003A3A00" w:rsidRPr="0007278D" w14:paraId="6FD7FE46" w14:textId="77777777" w:rsidTr="00DE43A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04D92EE2" w14:textId="6B23CB56" w:rsidR="003A3A00" w:rsidRPr="0007278D" w:rsidRDefault="00DE43AD" w:rsidP="003A0470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>SDCG-2-8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41F6" w14:textId="5F782D76" w:rsidR="003A3A00" w:rsidRPr="007656AD" w:rsidRDefault="00F52686" w:rsidP="00CB15B8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r w:rsidRPr="007656AD">
              <w:rPr>
                <w:rFonts w:ascii="Calibri" w:hAnsi="Calibri"/>
                <w:sz w:val="20"/>
                <w:lang w:val="en-AU"/>
              </w:rPr>
              <w:t xml:space="preserve">Frank Martin to </w:t>
            </w:r>
            <w:r w:rsidR="00CB15B8">
              <w:rPr>
                <w:rFonts w:ascii="Calibri" w:hAnsi="Calibri"/>
                <w:sz w:val="20"/>
                <w:lang w:val="en-AU"/>
              </w:rPr>
              <w:t>provide</w:t>
            </w:r>
            <w:r w:rsidRPr="007656AD">
              <w:rPr>
                <w:rFonts w:ascii="Calibri" w:hAnsi="Calibri"/>
                <w:sz w:val="20"/>
                <w:lang w:val="en-AU"/>
              </w:rPr>
              <w:t xml:space="preserve"> the source for the cloud data used in the development of the Sentinel-2 operational scenario.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3423" w14:textId="2074F304" w:rsidR="003A3A00" w:rsidRPr="007656AD" w:rsidRDefault="00CB15B8" w:rsidP="003A0470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21 September</w:t>
            </w:r>
          </w:p>
        </w:tc>
      </w:tr>
      <w:tr w:rsidR="003A3A00" w:rsidRPr="0007278D" w14:paraId="05C06402" w14:textId="77777777" w:rsidTr="00DE43A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4C42C248" w14:textId="47233B5B" w:rsidR="003A3A00" w:rsidRPr="0007278D" w:rsidRDefault="00DE43AD" w:rsidP="003A0470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>SDCG-2-9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431ED" w14:textId="51CBEB31" w:rsidR="003A3A00" w:rsidRPr="007656AD" w:rsidRDefault="00182736" w:rsidP="00182736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r w:rsidRPr="007656AD">
              <w:rPr>
                <w:rFonts w:ascii="Calibri" w:hAnsi="Calibri"/>
                <w:sz w:val="20"/>
                <w:lang w:val="en-AU"/>
              </w:rPr>
              <w:t xml:space="preserve">Julio to provide ground station masks for the Brazilian CBERS-3 ground station </w:t>
            </w:r>
            <w:r w:rsidR="00416506" w:rsidRPr="007656AD">
              <w:rPr>
                <w:rFonts w:ascii="Calibri" w:hAnsi="Calibri"/>
                <w:sz w:val="20"/>
                <w:lang w:val="en-AU"/>
              </w:rPr>
              <w:t>mask for inclusion in the baseline strategy</w:t>
            </w:r>
            <w:r w:rsidRPr="007656AD">
              <w:rPr>
                <w:rFonts w:ascii="Calibri" w:hAnsi="Calibri"/>
                <w:sz w:val="20"/>
                <w:lang w:val="en-AU"/>
              </w:rPr>
              <w:t>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2EE8" w14:textId="719E34F5" w:rsidR="003A3A00" w:rsidRPr="007656AD" w:rsidRDefault="00D52AD2" w:rsidP="003A0470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COMPLETE</w:t>
            </w:r>
          </w:p>
        </w:tc>
      </w:tr>
      <w:tr w:rsidR="003A3A00" w:rsidRPr="0007278D" w14:paraId="5D993E21" w14:textId="77777777" w:rsidTr="00DE43A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5C27D8B8" w14:textId="2DA8FF75" w:rsidR="003A3A00" w:rsidRPr="0007278D" w:rsidRDefault="00DE43AD" w:rsidP="003A0470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>SDCG-2-10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200ED" w14:textId="1962587E" w:rsidR="003A3A00" w:rsidRPr="007656AD" w:rsidRDefault="00122C27" w:rsidP="003A0470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r w:rsidRPr="007656AD">
              <w:rPr>
                <w:rFonts w:ascii="Calibri" w:hAnsi="Calibri"/>
                <w:sz w:val="20"/>
              </w:rPr>
              <w:t>USGS to assess the impact of relaxing the cloud threshold in LTAP in order to boost the acquisitions over heavily cloudy areas, in particular with a view to leveragi</w:t>
            </w:r>
            <w:r w:rsidR="00CA1346">
              <w:rPr>
                <w:rFonts w:ascii="Calibri" w:hAnsi="Calibri"/>
                <w:sz w:val="20"/>
              </w:rPr>
              <w:t xml:space="preserve">ng WELD </w:t>
            </w:r>
            <w:proofErr w:type="gramStart"/>
            <w:r w:rsidR="00CA1346">
              <w:rPr>
                <w:rFonts w:ascii="Calibri" w:hAnsi="Calibri"/>
                <w:sz w:val="20"/>
              </w:rPr>
              <w:t>pixel mining</w:t>
            </w:r>
            <w:proofErr w:type="gramEnd"/>
            <w:r w:rsidR="00CA1346">
              <w:rPr>
                <w:rFonts w:ascii="Calibri" w:hAnsi="Calibri"/>
                <w:sz w:val="20"/>
              </w:rPr>
              <w:t xml:space="preserve"> techniques</w:t>
            </w:r>
            <w:r w:rsidRPr="007656AD">
              <w:rPr>
                <w:rFonts w:ascii="Calibri" w:hAnsi="Calibri"/>
                <w:sz w:val="20"/>
              </w:rPr>
              <w:t>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8E7D" w14:textId="27CD03C1" w:rsidR="003A3A00" w:rsidRPr="007656AD" w:rsidRDefault="009410A5" w:rsidP="003A0470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 xml:space="preserve">Report at </w:t>
            </w:r>
            <w:r w:rsidR="00BD1010">
              <w:rPr>
                <w:rFonts w:ascii="Calibri" w:hAnsi="Calibri"/>
                <w:sz w:val="20"/>
                <w:lang w:val="en-AU"/>
              </w:rPr>
              <w:t>SDCG-3</w:t>
            </w:r>
          </w:p>
        </w:tc>
      </w:tr>
      <w:tr w:rsidR="003A3A00" w:rsidRPr="0007278D" w14:paraId="37DBACE1" w14:textId="77777777" w:rsidTr="00DE43A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6C89435E" w14:textId="5C4DEF9E" w:rsidR="003A3A00" w:rsidRPr="0007278D" w:rsidRDefault="00A5132B" w:rsidP="003A0470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>SDCG-2-11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6FF9" w14:textId="5A370FCC" w:rsidR="003A3A00" w:rsidRPr="007656AD" w:rsidRDefault="00BA69B1" w:rsidP="00BA69B1">
            <w:pPr>
              <w:pStyle w:val="StyleStyle8ptBoldCentered9ptBold"/>
              <w:jc w:val="left"/>
              <w:rPr>
                <w:rFonts w:ascii="Calibri" w:hAnsi="Calibri"/>
                <w:sz w:val="20"/>
              </w:rPr>
            </w:pPr>
            <w:r w:rsidRPr="007656AD">
              <w:rPr>
                <w:rFonts w:ascii="Calibri" w:hAnsi="Calibri"/>
                <w:sz w:val="20"/>
              </w:rPr>
              <w:t xml:space="preserve">John to provide Brian with a contact person to discuss which MODIS cloud cover datasets are used for Landsat </w:t>
            </w:r>
            <w:r w:rsidR="00A3714E" w:rsidRPr="007656AD">
              <w:rPr>
                <w:rFonts w:ascii="Calibri" w:hAnsi="Calibri"/>
                <w:sz w:val="20"/>
              </w:rPr>
              <w:t xml:space="preserve">acquisition </w:t>
            </w:r>
            <w:r w:rsidRPr="007656AD">
              <w:rPr>
                <w:rFonts w:ascii="Calibri" w:hAnsi="Calibri"/>
                <w:sz w:val="20"/>
              </w:rPr>
              <w:t>planning.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99EC" w14:textId="5BD6F768" w:rsidR="003A3A00" w:rsidRPr="007656AD" w:rsidRDefault="0058667F" w:rsidP="003A0470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COMPLETE</w:t>
            </w:r>
          </w:p>
        </w:tc>
      </w:tr>
      <w:tr w:rsidR="003A3A00" w:rsidRPr="0007278D" w14:paraId="5A31A616" w14:textId="77777777" w:rsidTr="00DE43A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01840BC8" w14:textId="3B1C18E3" w:rsidR="003A3A00" w:rsidRPr="0007278D" w:rsidRDefault="00A5132B" w:rsidP="003A0470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>SDCG-2-12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BB8B" w14:textId="4A521832" w:rsidR="003A3A00" w:rsidRPr="007656AD" w:rsidRDefault="00B462C6" w:rsidP="002E5FB7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proofErr w:type="spellStart"/>
            <w:r w:rsidRPr="007656AD">
              <w:rPr>
                <w:rFonts w:ascii="Calibri" w:hAnsi="Calibri"/>
                <w:sz w:val="20"/>
                <w:lang w:val="en-AU"/>
              </w:rPr>
              <w:t>Ake</w:t>
            </w:r>
            <w:proofErr w:type="spellEnd"/>
            <w:r w:rsidRPr="007656AD">
              <w:rPr>
                <w:rFonts w:ascii="Calibri" w:hAnsi="Calibri"/>
                <w:sz w:val="20"/>
                <w:lang w:val="en-AU"/>
              </w:rPr>
              <w:t xml:space="preserve"> to work with authors to ensure the statement about “dry season” acquisitions is robust, and </w:t>
            </w:r>
            <w:r w:rsidR="002E5FB7" w:rsidRPr="007656AD">
              <w:rPr>
                <w:rFonts w:ascii="Calibri" w:hAnsi="Calibri"/>
                <w:sz w:val="20"/>
                <w:lang w:val="en-AU"/>
              </w:rPr>
              <w:t>that this requirement is well justified.</w:t>
            </w:r>
            <w:r w:rsidR="0099462D">
              <w:rPr>
                <w:rFonts w:ascii="Calibri" w:hAnsi="Calibri"/>
                <w:sz w:val="20"/>
                <w:lang w:val="en-AU"/>
              </w:rPr>
              <w:t xml:space="preserve"> Inputs from operational programs like INCAS and PRODES should be sought.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B8CB4" w14:textId="38DB8814" w:rsidR="003A3A00" w:rsidRPr="007656AD" w:rsidRDefault="000B2C78" w:rsidP="003A0470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28 September</w:t>
            </w:r>
          </w:p>
        </w:tc>
      </w:tr>
      <w:tr w:rsidR="003A3A00" w:rsidRPr="0007278D" w14:paraId="249E77DA" w14:textId="77777777" w:rsidTr="00DE43A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3DBD8BE2" w14:textId="7ED16064" w:rsidR="003A3A00" w:rsidRPr="0007278D" w:rsidRDefault="00A5132B" w:rsidP="003A0470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>SDCG-2-13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C3A8A" w14:textId="399498B2" w:rsidR="003A3A00" w:rsidRPr="007656AD" w:rsidRDefault="00943EA3" w:rsidP="003A0470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Yves to provide information on a joint CSA-DLR R&amp;D program on interoperability between X-Band and C-Band SAR.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2E17" w14:textId="77777777" w:rsidR="003A3A00" w:rsidRDefault="00E9389C" w:rsidP="003A0470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COMPLETE</w:t>
            </w:r>
          </w:p>
          <w:p w14:paraId="094E8705" w14:textId="52554EE0" w:rsidR="00E9389C" w:rsidRPr="007656AD" w:rsidRDefault="00E9389C" w:rsidP="003A0470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 xml:space="preserve">Yves shared a </w:t>
            </w:r>
            <w:r w:rsidRPr="00E9389C">
              <w:rPr>
                <w:rFonts w:ascii="Calibri" w:hAnsi="Calibri"/>
                <w:sz w:val="20"/>
              </w:rPr>
              <w:t>list of project</w:t>
            </w:r>
            <w:r>
              <w:rPr>
                <w:rFonts w:ascii="Calibri" w:hAnsi="Calibri"/>
                <w:sz w:val="20"/>
              </w:rPr>
              <w:t>s (with PIs)</w:t>
            </w:r>
            <w:r w:rsidRPr="00E9389C">
              <w:rPr>
                <w:rFonts w:ascii="Calibri" w:hAnsi="Calibri"/>
                <w:sz w:val="20"/>
              </w:rPr>
              <w:t xml:space="preserve"> addressing the C- and X-Band capabilities for forest</w:t>
            </w:r>
            <w:r w:rsidR="0040008A">
              <w:rPr>
                <w:rFonts w:ascii="Calibri" w:hAnsi="Calibri"/>
                <w:sz w:val="20"/>
              </w:rPr>
              <w:t>.</w:t>
            </w:r>
          </w:p>
        </w:tc>
      </w:tr>
      <w:tr w:rsidR="003A3A00" w:rsidRPr="0007278D" w14:paraId="4EDD34C9" w14:textId="77777777" w:rsidTr="00DE43A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1252CFE1" w14:textId="4FE1EE7D" w:rsidR="003A3A00" w:rsidRPr="0007278D" w:rsidRDefault="00A5132B" w:rsidP="003A0470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>SDCG-2-14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DAEDA" w14:textId="132A7AF1" w:rsidR="003A3A00" w:rsidRPr="007656AD" w:rsidRDefault="00171B06" w:rsidP="002C7097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proofErr w:type="spellStart"/>
            <w:r>
              <w:rPr>
                <w:rFonts w:ascii="Calibri" w:hAnsi="Calibri"/>
                <w:sz w:val="20"/>
                <w:lang w:val="en-AU"/>
              </w:rPr>
              <w:t>Ake</w:t>
            </w:r>
            <w:proofErr w:type="spellEnd"/>
            <w:r>
              <w:rPr>
                <w:rFonts w:ascii="Calibri" w:hAnsi="Calibri"/>
                <w:sz w:val="20"/>
                <w:lang w:val="en-AU"/>
              </w:rPr>
              <w:t xml:space="preserve"> to discuss </w:t>
            </w:r>
            <w:r w:rsidR="002C7097">
              <w:rPr>
                <w:rFonts w:ascii="Calibri" w:hAnsi="Calibri"/>
                <w:sz w:val="20"/>
                <w:lang w:val="en-AU"/>
              </w:rPr>
              <w:t>the recommended</w:t>
            </w:r>
            <w:r>
              <w:rPr>
                <w:rFonts w:ascii="Calibri" w:hAnsi="Calibri"/>
                <w:sz w:val="20"/>
                <w:lang w:val="en-AU"/>
              </w:rPr>
              <w:t xml:space="preserve"> CBERS-3 </w:t>
            </w:r>
            <w:r w:rsidR="00A126D7">
              <w:rPr>
                <w:rFonts w:ascii="Calibri" w:hAnsi="Calibri"/>
                <w:sz w:val="20"/>
                <w:lang w:val="en-AU"/>
              </w:rPr>
              <w:t xml:space="preserve">mitigation strategies </w:t>
            </w:r>
            <w:r w:rsidR="00934D38">
              <w:rPr>
                <w:rFonts w:ascii="Calibri" w:hAnsi="Calibri"/>
                <w:sz w:val="20"/>
                <w:lang w:val="en-AU"/>
              </w:rPr>
              <w:t>with Julio/INPE</w:t>
            </w:r>
            <w:r w:rsidR="00A52EEA">
              <w:rPr>
                <w:rFonts w:ascii="Calibri" w:hAnsi="Calibri"/>
                <w:sz w:val="20"/>
                <w:lang w:val="en-AU"/>
              </w:rPr>
              <w:t xml:space="preserve"> and </w:t>
            </w:r>
            <w:proofErr w:type="spellStart"/>
            <w:r w:rsidR="00A52EEA">
              <w:rPr>
                <w:rFonts w:ascii="Calibri" w:hAnsi="Calibri"/>
                <w:sz w:val="20"/>
                <w:lang w:val="en-AU"/>
              </w:rPr>
              <w:t>Guo</w:t>
            </w:r>
            <w:proofErr w:type="spellEnd"/>
            <w:r w:rsidR="00A52EEA">
              <w:rPr>
                <w:rFonts w:ascii="Calibri" w:hAnsi="Calibri"/>
                <w:sz w:val="20"/>
                <w:lang w:val="en-AU"/>
              </w:rPr>
              <w:t>/CRESDA</w:t>
            </w:r>
            <w:r w:rsidR="00934D38">
              <w:rPr>
                <w:rFonts w:ascii="Calibri" w:hAnsi="Calibri"/>
                <w:sz w:val="20"/>
                <w:lang w:val="en-AU"/>
              </w:rPr>
              <w:t>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98F1" w14:textId="5252E9FD" w:rsidR="003A3A00" w:rsidRPr="007656AD" w:rsidRDefault="00653B15" w:rsidP="003A0470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21 September</w:t>
            </w:r>
          </w:p>
        </w:tc>
      </w:tr>
      <w:tr w:rsidR="003A3A00" w:rsidRPr="0007278D" w14:paraId="3DEB5681" w14:textId="77777777" w:rsidTr="00DE43A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725F71BC" w14:textId="6E9D6E46" w:rsidR="003A3A00" w:rsidRPr="0007278D" w:rsidRDefault="00A5132B" w:rsidP="003A0470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>SDCG-2-15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2797" w14:textId="2A3D26A9" w:rsidR="003A3A00" w:rsidRPr="007656AD" w:rsidRDefault="00451381" w:rsidP="003A0470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Frank Martin to confirm the timing of</w:t>
            </w:r>
            <w:r w:rsidR="00EC7AC0">
              <w:rPr>
                <w:rFonts w:ascii="Calibri" w:hAnsi="Calibri"/>
                <w:sz w:val="20"/>
                <w:lang w:val="en-AU"/>
              </w:rPr>
              <w:t xml:space="preserve"> the deployment of the four primary</w:t>
            </w:r>
            <w:r w:rsidR="00511E1D">
              <w:rPr>
                <w:rFonts w:ascii="Calibri" w:hAnsi="Calibri"/>
                <w:sz w:val="20"/>
                <w:lang w:val="en-AU"/>
              </w:rPr>
              <w:t xml:space="preserve"> (core)</w:t>
            </w:r>
            <w:r w:rsidR="00C8017B">
              <w:rPr>
                <w:rFonts w:ascii="Calibri" w:hAnsi="Calibri"/>
                <w:sz w:val="20"/>
                <w:lang w:val="en-AU"/>
              </w:rPr>
              <w:t>, and any additional</w:t>
            </w:r>
            <w:r w:rsidR="009173D9">
              <w:rPr>
                <w:rFonts w:ascii="Calibri" w:hAnsi="Calibri"/>
                <w:sz w:val="20"/>
                <w:lang w:val="en-AU"/>
              </w:rPr>
              <w:t>/partner</w:t>
            </w:r>
            <w:r w:rsidR="00C8017B">
              <w:rPr>
                <w:rFonts w:ascii="Calibri" w:hAnsi="Calibri"/>
                <w:sz w:val="20"/>
                <w:lang w:val="en-AU"/>
              </w:rPr>
              <w:t>,</w:t>
            </w:r>
            <w:r>
              <w:rPr>
                <w:rFonts w:ascii="Calibri" w:hAnsi="Calibri"/>
                <w:sz w:val="20"/>
                <w:lang w:val="en-AU"/>
              </w:rPr>
              <w:t xml:space="preserve"> Sentinel ground stations.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F38A" w14:textId="77777777" w:rsidR="003A3A00" w:rsidRDefault="00E90517" w:rsidP="003A0470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Core: 21 September</w:t>
            </w:r>
          </w:p>
          <w:p w14:paraId="254AB415" w14:textId="7EA53287" w:rsidR="00E90517" w:rsidRPr="007656AD" w:rsidRDefault="00E90517" w:rsidP="003A0470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Partner</w:t>
            </w:r>
            <w:r w:rsidR="00470FBA">
              <w:rPr>
                <w:rFonts w:ascii="Calibri" w:hAnsi="Calibri"/>
                <w:sz w:val="20"/>
                <w:lang w:val="en-AU"/>
              </w:rPr>
              <w:t>s</w:t>
            </w:r>
            <w:r>
              <w:rPr>
                <w:rFonts w:ascii="Calibri" w:hAnsi="Calibri"/>
                <w:sz w:val="20"/>
                <w:lang w:val="en-AU"/>
              </w:rPr>
              <w:t>: SDCG-3</w:t>
            </w:r>
          </w:p>
        </w:tc>
      </w:tr>
      <w:tr w:rsidR="003A3A00" w:rsidRPr="0007278D" w14:paraId="52D440D4" w14:textId="77777777" w:rsidTr="00DE43A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08627AA5" w14:textId="10BCA889" w:rsidR="003A3A00" w:rsidRPr="0007278D" w:rsidRDefault="00A5132B" w:rsidP="003A0470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>SDCG-2-16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7AF02" w14:textId="5D8A7279" w:rsidR="003A3A00" w:rsidRPr="007656AD" w:rsidRDefault="006E3EE0" w:rsidP="00F100A7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CBERS partners</w:t>
            </w:r>
            <w:r w:rsidR="00CC1B8A">
              <w:rPr>
                <w:rFonts w:ascii="Calibri" w:hAnsi="Calibri"/>
                <w:sz w:val="20"/>
                <w:lang w:val="en-AU"/>
              </w:rPr>
              <w:t xml:space="preserve"> (INPE, CRESDA)</w:t>
            </w:r>
            <w:r>
              <w:rPr>
                <w:rFonts w:ascii="Calibri" w:hAnsi="Calibri"/>
                <w:sz w:val="20"/>
                <w:lang w:val="en-AU"/>
              </w:rPr>
              <w:t xml:space="preserve"> to </w:t>
            </w:r>
            <w:r w:rsidR="00F100A7">
              <w:rPr>
                <w:rFonts w:ascii="Calibri" w:hAnsi="Calibri"/>
                <w:sz w:val="20"/>
                <w:lang w:val="en-AU"/>
              </w:rPr>
              <w:t>report on the progress</w:t>
            </w:r>
            <w:r>
              <w:rPr>
                <w:rFonts w:ascii="Calibri" w:hAnsi="Calibri"/>
                <w:sz w:val="20"/>
                <w:lang w:val="en-AU"/>
              </w:rPr>
              <w:t xml:space="preserve"> of </w:t>
            </w:r>
            <w:r w:rsidR="00DA04C6" w:rsidRPr="00DA04C6">
              <w:rPr>
                <w:rFonts w:ascii="Calibri" w:hAnsi="Calibri"/>
                <w:sz w:val="20"/>
                <w:lang w:val="en-AU"/>
              </w:rPr>
              <w:t xml:space="preserve">Norway/Svalbard </w:t>
            </w:r>
            <w:r>
              <w:rPr>
                <w:rFonts w:ascii="Calibri" w:hAnsi="Calibri"/>
                <w:sz w:val="20"/>
                <w:lang w:val="en-AU"/>
              </w:rPr>
              <w:t>ground station negotiations.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B9DD" w14:textId="150433EF" w:rsidR="003A3A00" w:rsidRPr="007656AD" w:rsidRDefault="00AA4BF1" w:rsidP="003A0470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28 September</w:t>
            </w:r>
          </w:p>
        </w:tc>
      </w:tr>
      <w:tr w:rsidR="003A3A00" w:rsidRPr="0007278D" w14:paraId="3857428E" w14:textId="77777777" w:rsidTr="00DE43A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6D56E78D" w14:textId="21BD23A6" w:rsidR="003A3A00" w:rsidRPr="0007278D" w:rsidRDefault="00A5132B" w:rsidP="003A0470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>SDCG-2-17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E08C1" w14:textId="7F0ADE06" w:rsidR="003A3A00" w:rsidRPr="007656AD" w:rsidRDefault="00C92CE5" w:rsidP="003A0470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 xml:space="preserve">Frank Martin to report back on the plans for the timing of the </w:t>
            </w:r>
            <w:r>
              <w:rPr>
                <w:rFonts w:ascii="Calibri" w:hAnsi="Calibri"/>
                <w:sz w:val="20"/>
                <w:lang w:val="en-AU"/>
              </w:rPr>
              <w:lastRenderedPageBreak/>
              <w:t>deployment of Sentinel-1A and 1B, and 2A and 2B.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A9C1" w14:textId="29571C0E" w:rsidR="00013A24" w:rsidRPr="007656AD" w:rsidRDefault="00013A24" w:rsidP="006F369F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lastRenderedPageBreak/>
              <w:t>COMPLETE</w:t>
            </w:r>
          </w:p>
        </w:tc>
      </w:tr>
      <w:tr w:rsidR="003A3A00" w:rsidRPr="0007278D" w14:paraId="122F8D36" w14:textId="77777777" w:rsidTr="00DE43A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06A11B94" w14:textId="6A36D594" w:rsidR="003A3A00" w:rsidRPr="0007278D" w:rsidRDefault="00A5132B" w:rsidP="003A0470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lastRenderedPageBreak/>
              <w:t>SDCG-2-18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B602" w14:textId="7CBEBCDF" w:rsidR="003A3A00" w:rsidRPr="007656AD" w:rsidRDefault="000B44EB" w:rsidP="000B44EB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 xml:space="preserve">INPE to clarify plans, </w:t>
            </w:r>
            <w:r w:rsidRPr="000B44EB">
              <w:rPr>
                <w:rFonts w:ascii="Calibri" w:hAnsi="Calibri"/>
                <w:sz w:val="20"/>
                <w:lang w:val="en-AU"/>
              </w:rPr>
              <w:t>capacity</w:t>
            </w:r>
            <w:r>
              <w:rPr>
                <w:rFonts w:ascii="Calibri" w:hAnsi="Calibri"/>
                <w:sz w:val="20"/>
                <w:lang w:val="en-AU"/>
              </w:rPr>
              <w:t xml:space="preserve">, launch timing, and coverage for </w:t>
            </w:r>
            <w:r w:rsidRPr="000B44EB">
              <w:rPr>
                <w:rFonts w:ascii="Calibri" w:hAnsi="Calibri"/>
                <w:sz w:val="20"/>
                <w:lang w:val="en-AU"/>
              </w:rPr>
              <w:t>A</w:t>
            </w:r>
            <w:r>
              <w:rPr>
                <w:rFonts w:ascii="Calibri" w:hAnsi="Calibri"/>
                <w:sz w:val="20"/>
                <w:lang w:val="en-AU"/>
              </w:rPr>
              <w:t>mazonia</w:t>
            </w:r>
            <w:r w:rsidRPr="000B44EB">
              <w:rPr>
                <w:rFonts w:ascii="Calibri" w:hAnsi="Calibri"/>
                <w:sz w:val="20"/>
                <w:lang w:val="en-AU"/>
              </w:rPr>
              <w:t>-1.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2623C" w14:textId="1304221F" w:rsidR="003A3A00" w:rsidRPr="007656AD" w:rsidRDefault="009C2A22" w:rsidP="003A0470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28 September</w:t>
            </w:r>
          </w:p>
        </w:tc>
      </w:tr>
      <w:tr w:rsidR="003A3A00" w:rsidRPr="0007278D" w14:paraId="0BA001B5" w14:textId="77777777" w:rsidTr="00DE43A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65A6E0E9" w14:textId="4EBCC0F6" w:rsidR="003A3A00" w:rsidRPr="0007278D" w:rsidRDefault="003E5C94" w:rsidP="003A0470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>SDCG-2-19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2A54" w14:textId="2F55AF89" w:rsidR="003A3A00" w:rsidRPr="007656AD" w:rsidRDefault="00ED7970" w:rsidP="00DF6822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Laura to report back on the suggested</w:t>
            </w:r>
            <w:r w:rsidR="00FC11D3">
              <w:rPr>
                <w:rFonts w:ascii="Calibri" w:hAnsi="Calibri"/>
                <w:sz w:val="20"/>
                <w:lang w:val="en-AU"/>
              </w:rPr>
              <w:t xml:space="preserve"> acquisition strategy</w:t>
            </w:r>
            <w:r>
              <w:rPr>
                <w:rFonts w:ascii="Calibri" w:hAnsi="Calibri"/>
                <w:sz w:val="20"/>
                <w:lang w:val="en-AU"/>
              </w:rPr>
              <w:t xml:space="preserve"> mitigations for SAOCOM-1A (duty cycle resources, feasibility of beam mode) based on CONAE analysis.</w:t>
            </w:r>
            <w:r w:rsidR="003D73D7">
              <w:rPr>
                <w:rFonts w:ascii="Calibri" w:hAnsi="Calibri"/>
                <w:sz w:val="20"/>
                <w:lang w:val="en-AU"/>
              </w:rPr>
              <w:t xml:space="preserve"> Suggestion is assess feasibility of modifying the beam mode that is selected for global background acquisitions.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B0A2" w14:textId="20D38CBC" w:rsidR="003A3A00" w:rsidRPr="007656AD" w:rsidRDefault="001442A3" w:rsidP="003A0470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28 September</w:t>
            </w:r>
          </w:p>
        </w:tc>
      </w:tr>
      <w:tr w:rsidR="003A3A00" w:rsidRPr="0007278D" w14:paraId="66371F94" w14:textId="77777777" w:rsidTr="00DE43A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146E41D7" w14:textId="0AEB7890" w:rsidR="003A3A00" w:rsidRPr="0007278D" w:rsidRDefault="003E5C94" w:rsidP="003A0470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>SDCG-2-20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9AB6" w14:textId="02B35B0A" w:rsidR="003A3A00" w:rsidRPr="007656AD" w:rsidRDefault="007312F0" w:rsidP="003A0470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 xml:space="preserve">CONAE and NSC to discuss </w:t>
            </w:r>
            <w:r w:rsidR="00EB4682">
              <w:rPr>
                <w:rFonts w:ascii="Calibri" w:hAnsi="Calibri"/>
                <w:sz w:val="20"/>
                <w:lang w:val="en-AU"/>
              </w:rPr>
              <w:t xml:space="preserve">the possibility of using </w:t>
            </w:r>
            <w:r w:rsidR="00EB4682" w:rsidRPr="00DA04C6">
              <w:rPr>
                <w:rFonts w:ascii="Calibri" w:hAnsi="Calibri"/>
                <w:sz w:val="20"/>
                <w:lang w:val="en-AU"/>
              </w:rPr>
              <w:t>Norway/Svalbard</w:t>
            </w:r>
            <w:r w:rsidR="00EB4682">
              <w:rPr>
                <w:rFonts w:ascii="Calibri" w:hAnsi="Calibri"/>
                <w:sz w:val="20"/>
                <w:lang w:val="en-AU"/>
              </w:rPr>
              <w:t xml:space="preserve"> to improve the capacity of SAOCOM-1A (and later SAOCOM missions) to contribute to GFOI.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E467" w14:textId="4C1115D4" w:rsidR="003A3A00" w:rsidRPr="007656AD" w:rsidRDefault="00EB093E" w:rsidP="003A0470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CEOS Plenary</w:t>
            </w:r>
          </w:p>
        </w:tc>
      </w:tr>
      <w:tr w:rsidR="00762B44" w:rsidRPr="0007278D" w14:paraId="35B14092" w14:textId="77777777" w:rsidTr="00DE43A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1A9C3F61" w14:textId="41A9D1D3" w:rsidR="00762B44" w:rsidRPr="0007278D" w:rsidRDefault="00762B44" w:rsidP="003A0470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>SDCG-2-21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3DE8" w14:textId="4FEDCDC4" w:rsidR="00762B44" w:rsidRPr="007656AD" w:rsidRDefault="00762B44" w:rsidP="003A0470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r w:rsidRPr="00B744AD">
              <w:rPr>
                <w:rFonts w:ascii="Calibri" w:hAnsi="Calibri"/>
                <w:sz w:val="20"/>
                <w:lang w:val="en-AU"/>
              </w:rPr>
              <w:t xml:space="preserve">Helmut </w:t>
            </w:r>
            <w:proofErr w:type="spellStart"/>
            <w:r w:rsidRPr="00B744AD">
              <w:rPr>
                <w:rFonts w:ascii="Calibri" w:hAnsi="Calibri"/>
                <w:sz w:val="20"/>
                <w:lang w:val="en-AU"/>
              </w:rPr>
              <w:t>Staudenrausch</w:t>
            </w:r>
            <w:proofErr w:type="spellEnd"/>
            <w:r>
              <w:rPr>
                <w:rFonts w:ascii="Calibri" w:hAnsi="Calibri"/>
                <w:sz w:val="20"/>
                <w:lang w:val="en-AU"/>
              </w:rPr>
              <w:t xml:space="preserve"> and </w:t>
            </w:r>
            <w:r w:rsidRPr="00B744AD">
              <w:rPr>
                <w:rFonts w:ascii="Calibri" w:hAnsi="Calibri"/>
                <w:sz w:val="20"/>
                <w:lang w:val="en-AU"/>
              </w:rPr>
              <w:t xml:space="preserve">Steven </w:t>
            </w:r>
            <w:proofErr w:type="spellStart"/>
            <w:r w:rsidRPr="00B744AD">
              <w:rPr>
                <w:rFonts w:ascii="Calibri" w:hAnsi="Calibri"/>
                <w:sz w:val="20"/>
                <w:lang w:val="en-AU"/>
              </w:rPr>
              <w:t>Hosford</w:t>
            </w:r>
            <w:proofErr w:type="spellEnd"/>
            <w:r>
              <w:rPr>
                <w:rFonts w:ascii="Calibri" w:hAnsi="Calibri"/>
                <w:sz w:val="20"/>
                <w:lang w:val="en-AU"/>
              </w:rPr>
              <w:t xml:space="preserve">, in coordination with </w:t>
            </w:r>
            <w:r w:rsidRPr="003F5CEA">
              <w:rPr>
                <w:rFonts w:ascii="Calibri" w:hAnsi="Calibri"/>
                <w:sz w:val="20"/>
                <w:lang w:val="en-AU"/>
              </w:rPr>
              <w:t xml:space="preserve">Line </w:t>
            </w:r>
            <w:proofErr w:type="spellStart"/>
            <w:r w:rsidRPr="003F5CEA">
              <w:rPr>
                <w:rFonts w:ascii="Calibri" w:hAnsi="Calibri"/>
                <w:sz w:val="20"/>
                <w:lang w:val="en-AU"/>
              </w:rPr>
              <w:t>Steinbakk</w:t>
            </w:r>
            <w:proofErr w:type="spellEnd"/>
            <w:r>
              <w:rPr>
                <w:rFonts w:ascii="Calibri" w:hAnsi="Calibri"/>
                <w:sz w:val="20"/>
                <w:lang w:val="en-AU"/>
              </w:rPr>
              <w:t>, to disc</w:t>
            </w:r>
            <w:r w:rsidR="00857A3E">
              <w:rPr>
                <w:rFonts w:ascii="Calibri" w:hAnsi="Calibri"/>
                <w:sz w:val="20"/>
                <w:lang w:val="en-AU"/>
              </w:rPr>
              <w:t>uss coordination of SPOT</w:t>
            </w:r>
            <w:r>
              <w:rPr>
                <w:rFonts w:ascii="Calibri" w:hAnsi="Calibri"/>
                <w:sz w:val="20"/>
                <w:lang w:val="en-AU"/>
              </w:rPr>
              <w:t xml:space="preserve"> and </w:t>
            </w:r>
            <w:proofErr w:type="spellStart"/>
            <w:r>
              <w:rPr>
                <w:rFonts w:ascii="Calibri" w:hAnsi="Calibri"/>
                <w:sz w:val="20"/>
                <w:lang w:val="en-AU"/>
              </w:rPr>
              <w:t>RapidEye</w:t>
            </w:r>
            <w:proofErr w:type="spellEnd"/>
            <w:r>
              <w:rPr>
                <w:rFonts w:ascii="Calibri" w:hAnsi="Calibri"/>
                <w:sz w:val="20"/>
                <w:lang w:val="en-AU"/>
              </w:rPr>
              <w:t xml:space="preserve"> acquisitions over the Congo Basin and </w:t>
            </w:r>
            <w:r w:rsidR="00162561">
              <w:rPr>
                <w:rFonts w:ascii="Calibri" w:hAnsi="Calibri"/>
                <w:sz w:val="20"/>
                <w:lang w:val="en-AU"/>
              </w:rPr>
              <w:t>Madagascar</w:t>
            </w:r>
            <w:r>
              <w:rPr>
                <w:rFonts w:ascii="Calibri" w:hAnsi="Calibri"/>
                <w:sz w:val="20"/>
                <w:lang w:val="en-AU"/>
              </w:rPr>
              <w:t>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ED09" w14:textId="21A86810" w:rsidR="00762B44" w:rsidRPr="007656AD" w:rsidRDefault="00D9057C" w:rsidP="003A0470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SDCG-3</w:t>
            </w:r>
          </w:p>
        </w:tc>
      </w:tr>
      <w:tr w:rsidR="003A3A00" w:rsidRPr="0007278D" w14:paraId="4D569490" w14:textId="77777777" w:rsidTr="00DE43A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7E2E255F" w14:textId="5FDA4CB0" w:rsidR="003A3A00" w:rsidRPr="0007278D" w:rsidRDefault="003E5C94" w:rsidP="003A0470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>SDCG-2-22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AF23" w14:textId="513A2C39" w:rsidR="003A3A00" w:rsidRPr="007656AD" w:rsidRDefault="002C436E" w:rsidP="00262797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r w:rsidRPr="00B744AD">
              <w:rPr>
                <w:rFonts w:ascii="Calibri" w:hAnsi="Calibri"/>
                <w:sz w:val="20"/>
                <w:lang w:val="en-AU"/>
              </w:rPr>
              <w:t xml:space="preserve">Steven </w:t>
            </w:r>
            <w:proofErr w:type="spellStart"/>
            <w:r w:rsidRPr="00B744AD">
              <w:rPr>
                <w:rFonts w:ascii="Calibri" w:hAnsi="Calibri"/>
                <w:sz w:val="20"/>
                <w:lang w:val="en-AU"/>
              </w:rPr>
              <w:t>Hosford</w:t>
            </w:r>
            <w:proofErr w:type="spellEnd"/>
            <w:r>
              <w:rPr>
                <w:rFonts w:ascii="Calibri" w:hAnsi="Calibri"/>
                <w:sz w:val="20"/>
                <w:lang w:val="en-AU"/>
              </w:rPr>
              <w:t xml:space="preserve"> and Giovanni Rum to confirm with the French authorities (</w:t>
            </w:r>
            <w:r w:rsidR="00262797">
              <w:rPr>
                <w:rFonts w:ascii="Calibri" w:hAnsi="Calibri"/>
                <w:sz w:val="20"/>
                <w:lang w:val="en-AU"/>
              </w:rPr>
              <w:t>A</w:t>
            </w:r>
            <w:r w:rsidR="00CC10EF">
              <w:rPr>
                <w:rFonts w:ascii="Calibri" w:hAnsi="Calibri"/>
                <w:sz w:val="20"/>
                <w:lang w:val="en-AU"/>
              </w:rPr>
              <w:t>I</w:t>
            </w:r>
            <w:r>
              <w:rPr>
                <w:rFonts w:ascii="Calibri" w:hAnsi="Calibri"/>
                <w:sz w:val="20"/>
                <w:lang w:val="en-AU"/>
              </w:rPr>
              <w:t xml:space="preserve">RD) </w:t>
            </w:r>
            <w:r w:rsidR="001632C5">
              <w:rPr>
                <w:rFonts w:ascii="Calibri" w:hAnsi="Calibri"/>
                <w:sz w:val="20"/>
                <w:lang w:val="en-AU"/>
              </w:rPr>
              <w:t xml:space="preserve">that the SPOT Congo Basis data set can be considered as a part of the “GFOI data </w:t>
            </w:r>
            <w:r w:rsidR="00067322">
              <w:rPr>
                <w:rFonts w:ascii="Calibri" w:hAnsi="Calibri"/>
                <w:sz w:val="20"/>
                <w:lang w:val="en-AU"/>
              </w:rPr>
              <w:t>archive</w:t>
            </w:r>
            <w:r w:rsidR="001632C5">
              <w:rPr>
                <w:rFonts w:ascii="Calibri" w:hAnsi="Calibri"/>
                <w:sz w:val="20"/>
                <w:lang w:val="en-AU"/>
              </w:rPr>
              <w:t>”</w:t>
            </w:r>
            <w:r w:rsidR="00FF7373">
              <w:rPr>
                <w:rFonts w:ascii="Calibri" w:hAnsi="Calibri"/>
                <w:sz w:val="20"/>
                <w:lang w:val="en-AU"/>
              </w:rPr>
              <w:t>, available to the national agencies responsible for MRV</w:t>
            </w:r>
            <w:r w:rsidR="001632C5">
              <w:rPr>
                <w:rFonts w:ascii="Calibri" w:hAnsi="Calibri"/>
                <w:sz w:val="20"/>
                <w:lang w:val="en-AU"/>
              </w:rPr>
              <w:t>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7C03C" w14:textId="17D67AC3" w:rsidR="003A3A00" w:rsidRPr="007656AD" w:rsidRDefault="00B93662" w:rsidP="003A0470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1</w:t>
            </w:r>
            <w:r w:rsidR="00C4058D">
              <w:rPr>
                <w:rFonts w:ascii="Calibri" w:hAnsi="Calibri"/>
                <w:sz w:val="20"/>
                <w:lang w:val="en-AU"/>
              </w:rPr>
              <w:t>5</w:t>
            </w:r>
            <w:r>
              <w:rPr>
                <w:rFonts w:ascii="Calibri" w:hAnsi="Calibri"/>
                <w:sz w:val="20"/>
                <w:lang w:val="en-AU"/>
              </w:rPr>
              <w:t xml:space="preserve"> November</w:t>
            </w:r>
          </w:p>
        </w:tc>
      </w:tr>
      <w:tr w:rsidR="003A3A00" w:rsidRPr="0007278D" w14:paraId="0DA5F472" w14:textId="77777777" w:rsidTr="00DE43A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51D338EE" w14:textId="47A75CB8" w:rsidR="003A3A00" w:rsidRPr="0007278D" w:rsidRDefault="003E5C94" w:rsidP="003A0470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>SDCG-2-23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DC3A" w14:textId="051F7D72" w:rsidR="003A3A00" w:rsidRPr="007656AD" w:rsidRDefault="00B636D1" w:rsidP="00C73BAB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 xml:space="preserve">SEO to </w:t>
            </w:r>
            <w:r w:rsidR="00ED0D1E">
              <w:rPr>
                <w:rFonts w:ascii="Calibri" w:hAnsi="Calibri"/>
                <w:sz w:val="20"/>
                <w:lang w:val="en-AU"/>
              </w:rPr>
              <w:t xml:space="preserve">investigate the creation of a cloud-forest </w:t>
            </w:r>
            <w:r w:rsidR="00557FE0">
              <w:rPr>
                <w:rFonts w:ascii="Calibri" w:hAnsi="Calibri"/>
                <w:sz w:val="20"/>
                <w:lang w:val="en-AU"/>
              </w:rPr>
              <w:t>hot spot mask to use to prioritise the areas for SAR acquisitions.</w:t>
            </w:r>
            <w:r w:rsidR="00885B01">
              <w:rPr>
                <w:rFonts w:ascii="Calibri" w:hAnsi="Calibri"/>
                <w:sz w:val="20"/>
                <w:lang w:val="en-AU"/>
              </w:rPr>
              <w:t xml:space="preserve"> </w:t>
            </w:r>
            <w:r w:rsidR="00C73BAB">
              <w:rPr>
                <w:rFonts w:ascii="Calibri" w:hAnsi="Calibri"/>
                <w:sz w:val="20"/>
                <w:lang w:val="en-AU"/>
              </w:rPr>
              <w:t>For the underlying forest mask, w</w:t>
            </w:r>
            <w:r w:rsidR="00885B01">
              <w:rPr>
                <w:rFonts w:ascii="Calibri" w:hAnsi="Calibri"/>
                <w:sz w:val="20"/>
                <w:lang w:val="en-AU"/>
              </w:rPr>
              <w:t xml:space="preserve">ork with </w:t>
            </w:r>
            <w:r w:rsidR="00885B01" w:rsidRPr="00885B01">
              <w:rPr>
                <w:rFonts w:ascii="Calibri" w:hAnsi="Calibri"/>
                <w:sz w:val="20"/>
                <w:lang w:val="en-AU"/>
              </w:rPr>
              <w:t>Frank Martin</w:t>
            </w:r>
            <w:r w:rsidR="00885B01">
              <w:rPr>
                <w:rFonts w:ascii="Calibri" w:hAnsi="Calibri"/>
                <w:sz w:val="20"/>
                <w:lang w:val="en-AU"/>
              </w:rPr>
              <w:t xml:space="preserve"> on</w:t>
            </w:r>
            <w:r w:rsidR="00C73BAB">
              <w:rPr>
                <w:rFonts w:ascii="Calibri" w:hAnsi="Calibri"/>
                <w:sz w:val="20"/>
                <w:lang w:val="en-AU"/>
              </w:rPr>
              <w:t xml:space="preserve"> identifying the </w:t>
            </w:r>
            <w:r w:rsidR="00FF30F8">
              <w:rPr>
                <w:rFonts w:ascii="Calibri" w:hAnsi="Calibri"/>
                <w:sz w:val="20"/>
                <w:lang w:val="en-AU"/>
              </w:rPr>
              <w:t>appropriate</w:t>
            </w:r>
            <w:r w:rsidR="00885B01">
              <w:rPr>
                <w:rFonts w:ascii="Calibri" w:hAnsi="Calibri"/>
                <w:sz w:val="20"/>
                <w:lang w:val="en-AU"/>
              </w:rPr>
              <w:t xml:space="preserve"> </w:t>
            </w:r>
            <w:proofErr w:type="spellStart"/>
            <w:r w:rsidR="00885B01" w:rsidRPr="00885B01">
              <w:rPr>
                <w:rFonts w:ascii="Calibri" w:hAnsi="Calibri"/>
                <w:sz w:val="20"/>
                <w:lang w:val="en-AU"/>
              </w:rPr>
              <w:t>GlobCover</w:t>
            </w:r>
            <w:proofErr w:type="spellEnd"/>
            <w:r w:rsidR="00885B01" w:rsidRPr="00885B01">
              <w:rPr>
                <w:rFonts w:ascii="Calibri" w:hAnsi="Calibri"/>
                <w:sz w:val="20"/>
                <w:lang w:val="en-AU"/>
              </w:rPr>
              <w:t xml:space="preserve"> global forested areas</w:t>
            </w:r>
            <w:r w:rsidR="00885B01">
              <w:rPr>
                <w:rFonts w:ascii="Calibri" w:hAnsi="Calibri"/>
                <w:sz w:val="20"/>
                <w:lang w:val="en-AU"/>
              </w:rPr>
              <w:t xml:space="preserve"> </w:t>
            </w:r>
            <w:r w:rsidR="00C73BAB">
              <w:rPr>
                <w:rFonts w:ascii="Calibri" w:hAnsi="Calibri"/>
                <w:sz w:val="20"/>
                <w:lang w:val="en-AU"/>
              </w:rPr>
              <w:t>map(s)</w:t>
            </w:r>
            <w:r w:rsidR="00885B01">
              <w:rPr>
                <w:rFonts w:ascii="Calibri" w:hAnsi="Calibri"/>
                <w:sz w:val="20"/>
                <w:lang w:val="en-AU"/>
              </w:rPr>
              <w:t>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67C7" w14:textId="6F648FB2" w:rsidR="003A3A00" w:rsidRPr="007656AD" w:rsidRDefault="00273524" w:rsidP="003A0470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31 October</w:t>
            </w:r>
          </w:p>
        </w:tc>
      </w:tr>
      <w:tr w:rsidR="003A3A00" w:rsidRPr="0007278D" w14:paraId="30535DB3" w14:textId="77777777" w:rsidTr="00DE43A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7B59D1CB" w14:textId="2B9FA03E" w:rsidR="003A3A00" w:rsidRPr="0007278D" w:rsidRDefault="003E5C94" w:rsidP="003A0470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>SDCG-2-24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647D" w14:textId="7FF428EF" w:rsidR="003A3A00" w:rsidRPr="007656AD" w:rsidRDefault="003E593B" w:rsidP="003A0470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KSAT, working with NSC</w:t>
            </w:r>
            <w:r w:rsidR="00C6532C">
              <w:rPr>
                <w:rFonts w:ascii="Calibri" w:hAnsi="Calibri"/>
                <w:sz w:val="20"/>
                <w:lang w:val="en-AU"/>
              </w:rPr>
              <w:t xml:space="preserve"> and </w:t>
            </w:r>
            <w:r w:rsidR="00C6532C" w:rsidRPr="00B744AD">
              <w:rPr>
                <w:rFonts w:ascii="Calibri" w:hAnsi="Calibri"/>
                <w:sz w:val="20"/>
                <w:lang w:val="en-AU"/>
              </w:rPr>
              <w:t xml:space="preserve">Helmut </w:t>
            </w:r>
            <w:proofErr w:type="spellStart"/>
            <w:r w:rsidR="00C6532C" w:rsidRPr="00B744AD">
              <w:rPr>
                <w:rFonts w:ascii="Calibri" w:hAnsi="Calibri"/>
                <w:sz w:val="20"/>
                <w:lang w:val="en-AU"/>
              </w:rPr>
              <w:t>Staudenrausch</w:t>
            </w:r>
            <w:proofErr w:type="spellEnd"/>
            <w:r w:rsidR="006F3257">
              <w:rPr>
                <w:rFonts w:ascii="Calibri" w:hAnsi="Calibri"/>
                <w:sz w:val="20"/>
                <w:lang w:val="en-AU"/>
              </w:rPr>
              <w:t>/DLR</w:t>
            </w:r>
            <w:r>
              <w:rPr>
                <w:rFonts w:ascii="Calibri" w:hAnsi="Calibri"/>
                <w:sz w:val="20"/>
                <w:lang w:val="en-AU"/>
              </w:rPr>
              <w:t xml:space="preserve">, to provide the interface to </w:t>
            </w:r>
            <w:proofErr w:type="spellStart"/>
            <w:r>
              <w:rPr>
                <w:rFonts w:ascii="Calibri" w:hAnsi="Calibri"/>
                <w:sz w:val="20"/>
                <w:lang w:val="en-AU"/>
              </w:rPr>
              <w:t>RapidEye</w:t>
            </w:r>
            <w:proofErr w:type="spellEnd"/>
            <w:r>
              <w:rPr>
                <w:rFonts w:ascii="Calibri" w:hAnsi="Calibri"/>
                <w:sz w:val="20"/>
                <w:lang w:val="en-AU"/>
              </w:rPr>
              <w:t xml:space="preserve">, encouraging </w:t>
            </w:r>
            <w:proofErr w:type="spellStart"/>
            <w:r>
              <w:rPr>
                <w:rFonts w:ascii="Calibri" w:hAnsi="Calibri"/>
                <w:sz w:val="20"/>
                <w:lang w:val="en-AU"/>
              </w:rPr>
              <w:t>RapidEye</w:t>
            </w:r>
            <w:proofErr w:type="spellEnd"/>
            <w:r>
              <w:rPr>
                <w:rFonts w:ascii="Calibri" w:hAnsi="Calibri"/>
                <w:sz w:val="20"/>
                <w:lang w:val="en-AU"/>
              </w:rPr>
              <w:t xml:space="preserve"> to take the SDCG coverage and gap analysis into account in their acquisitions.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5E01D" w14:textId="6EB52E09" w:rsidR="003A3A00" w:rsidRPr="007656AD" w:rsidRDefault="007679F4" w:rsidP="003A0470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Post-</w:t>
            </w:r>
            <w:r w:rsidR="00A61F94">
              <w:rPr>
                <w:rFonts w:ascii="Calibri" w:hAnsi="Calibri"/>
                <w:sz w:val="20"/>
                <w:lang w:val="en-AU"/>
              </w:rPr>
              <w:t>SDCG-</w:t>
            </w:r>
            <w:r w:rsidR="004A7E3E">
              <w:rPr>
                <w:rFonts w:ascii="Calibri" w:hAnsi="Calibri"/>
                <w:sz w:val="20"/>
                <w:lang w:val="en-AU"/>
              </w:rPr>
              <w:t>3</w:t>
            </w:r>
          </w:p>
        </w:tc>
      </w:tr>
      <w:tr w:rsidR="00427A33" w:rsidRPr="0007278D" w14:paraId="1CED1838" w14:textId="77777777" w:rsidTr="00DE43A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0A977D00" w14:textId="7C101173" w:rsidR="00427A33" w:rsidRPr="0007278D" w:rsidRDefault="003E5C94" w:rsidP="003A0470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>SDCG-2-25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2AC9" w14:textId="27203751" w:rsidR="007860A0" w:rsidRPr="007656AD" w:rsidRDefault="007860A0" w:rsidP="007860A0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r w:rsidRPr="007860A0">
              <w:rPr>
                <w:rFonts w:ascii="Calibri" w:hAnsi="Calibri"/>
                <w:sz w:val="20"/>
                <w:lang w:val="en-AU"/>
              </w:rPr>
              <w:t xml:space="preserve">In order to mitigate the absence of C-band data during the 2012-14 GFOI implementation </w:t>
            </w:r>
            <w:proofErr w:type="gramStart"/>
            <w:r w:rsidRPr="007860A0">
              <w:rPr>
                <w:rFonts w:ascii="Calibri" w:hAnsi="Calibri"/>
                <w:sz w:val="20"/>
                <w:lang w:val="en-AU"/>
              </w:rPr>
              <w:t>period</w:t>
            </w:r>
            <w:proofErr w:type="gramEnd"/>
            <w:r w:rsidRPr="007860A0">
              <w:rPr>
                <w:rFonts w:ascii="Calibri" w:hAnsi="Calibri"/>
                <w:sz w:val="20"/>
                <w:lang w:val="en-AU"/>
              </w:rPr>
              <w:t>, SDCG exec to include MDA in the discussion of commercial data provider mitigation approaches for GFOI global acquisitions.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6449" w14:textId="46C748B2" w:rsidR="00427A33" w:rsidRPr="007656AD" w:rsidRDefault="00D65DAD" w:rsidP="00FE59A1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Post-SDCG-3</w:t>
            </w:r>
            <w:bookmarkStart w:id="0" w:name="_GoBack"/>
            <w:bookmarkEnd w:id="0"/>
          </w:p>
        </w:tc>
      </w:tr>
      <w:tr w:rsidR="00644C73" w:rsidRPr="0007278D" w14:paraId="63F56C22" w14:textId="77777777" w:rsidTr="00DE43A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4C5DBF9D" w14:textId="6BC5E8D8" w:rsidR="00644C73" w:rsidRDefault="00A67751" w:rsidP="003A0470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>SDCG-2-26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BCC2" w14:textId="402AA227" w:rsidR="00644C73" w:rsidRPr="007656AD" w:rsidRDefault="00D43E07" w:rsidP="009F16AB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 xml:space="preserve">Helmut </w:t>
            </w:r>
            <w:proofErr w:type="spellStart"/>
            <w:r w:rsidRPr="00B744AD">
              <w:rPr>
                <w:rFonts w:ascii="Calibri" w:hAnsi="Calibri"/>
                <w:sz w:val="20"/>
                <w:lang w:val="en-AU"/>
              </w:rPr>
              <w:t>Staudenrausch</w:t>
            </w:r>
            <w:proofErr w:type="spellEnd"/>
            <w:r>
              <w:rPr>
                <w:rFonts w:ascii="Calibri" w:hAnsi="Calibri"/>
                <w:sz w:val="20"/>
                <w:lang w:val="en-AU"/>
              </w:rPr>
              <w:t xml:space="preserve"> to </w:t>
            </w:r>
            <w:r w:rsidR="00040F26">
              <w:rPr>
                <w:rFonts w:ascii="Calibri" w:hAnsi="Calibri"/>
                <w:sz w:val="20"/>
                <w:lang w:val="en-AU"/>
              </w:rPr>
              <w:t>clarify</w:t>
            </w:r>
            <w:r>
              <w:rPr>
                <w:rFonts w:ascii="Calibri" w:hAnsi="Calibri"/>
                <w:sz w:val="20"/>
                <w:lang w:val="en-AU"/>
              </w:rPr>
              <w:t xml:space="preserve"> the plans for </w:t>
            </w:r>
            <w:proofErr w:type="spellStart"/>
            <w:r>
              <w:rPr>
                <w:rFonts w:ascii="Calibri" w:hAnsi="Calibri"/>
                <w:sz w:val="20"/>
                <w:lang w:val="en-AU"/>
              </w:rPr>
              <w:t>TerraSAR</w:t>
            </w:r>
            <w:proofErr w:type="spellEnd"/>
            <w:r>
              <w:rPr>
                <w:rFonts w:ascii="Calibri" w:hAnsi="Calibri"/>
                <w:sz w:val="20"/>
                <w:lang w:val="en-AU"/>
              </w:rPr>
              <w:t xml:space="preserve">-X and </w:t>
            </w:r>
            <w:proofErr w:type="spellStart"/>
            <w:r>
              <w:rPr>
                <w:rFonts w:ascii="Calibri" w:hAnsi="Calibri"/>
                <w:sz w:val="20"/>
                <w:lang w:val="en-AU"/>
              </w:rPr>
              <w:t>TanDEM</w:t>
            </w:r>
            <w:proofErr w:type="spellEnd"/>
            <w:r>
              <w:rPr>
                <w:rFonts w:ascii="Calibri" w:hAnsi="Calibri"/>
                <w:sz w:val="20"/>
                <w:lang w:val="en-AU"/>
              </w:rPr>
              <w:t xml:space="preserve">-X (satellite) acquisitions post-2013, once the global </w:t>
            </w:r>
            <w:proofErr w:type="spellStart"/>
            <w:r>
              <w:rPr>
                <w:rFonts w:ascii="Calibri" w:hAnsi="Calibri"/>
                <w:sz w:val="20"/>
                <w:lang w:val="en-AU"/>
              </w:rPr>
              <w:t>TanDEM</w:t>
            </w:r>
            <w:proofErr w:type="spellEnd"/>
            <w:r>
              <w:rPr>
                <w:rFonts w:ascii="Calibri" w:hAnsi="Calibri"/>
                <w:sz w:val="20"/>
                <w:lang w:val="en-AU"/>
              </w:rPr>
              <w:t>-X (mission) is complete.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62BE9" w14:textId="77777777" w:rsidR="00644C73" w:rsidRDefault="003370CA" w:rsidP="003A0470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IN PROGRESS</w:t>
            </w:r>
          </w:p>
          <w:p w14:paraId="09322656" w14:textId="4097721D" w:rsidR="003370CA" w:rsidRPr="007656AD" w:rsidRDefault="003370CA" w:rsidP="003A0470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 xml:space="preserve">Helmut reported that there are </w:t>
            </w:r>
            <w:r w:rsidRPr="003370CA">
              <w:rPr>
                <w:rFonts w:ascii="Calibri" w:hAnsi="Calibri"/>
                <w:sz w:val="20"/>
              </w:rPr>
              <w:t xml:space="preserve">no firm plans for the </w:t>
            </w:r>
            <w:proofErr w:type="spellStart"/>
            <w:r w:rsidRPr="003370CA">
              <w:rPr>
                <w:rFonts w:ascii="Calibri" w:hAnsi="Calibri"/>
                <w:sz w:val="20"/>
              </w:rPr>
              <w:t>TerraSAR</w:t>
            </w:r>
            <w:proofErr w:type="spellEnd"/>
            <w:r w:rsidRPr="003370CA">
              <w:rPr>
                <w:rFonts w:ascii="Calibri" w:hAnsi="Calibri"/>
                <w:sz w:val="20"/>
              </w:rPr>
              <w:t xml:space="preserve">-X and </w:t>
            </w:r>
            <w:proofErr w:type="spellStart"/>
            <w:r w:rsidRPr="003370CA">
              <w:rPr>
                <w:rFonts w:ascii="Calibri" w:hAnsi="Calibri"/>
                <w:sz w:val="20"/>
              </w:rPr>
              <w:t>TanDEM</w:t>
            </w:r>
            <w:proofErr w:type="spellEnd"/>
            <w:r w:rsidRPr="003370CA">
              <w:rPr>
                <w:rFonts w:ascii="Calibri" w:hAnsi="Calibri"/>
                <w:sz w:val="20"/>
              </w:rPr>
              <w:t>-X data acquisition strategy post 2013</w:t>
            </w:r>
            <w:r>
              <w:rPr>
                <w:rFonts w:ascii="Calibri" w:hAnsi="Calibri"/>
                <w:sz w:val="20"/>
              </w:rPr>
              <w:t>. To update on who will be planning the post-2013 strategy.</w:t>
            </w:r>
          </w:p>
        </w:tc>
      </w:tr>
      <w:tr w:rsidR="00644C73" w:rsidRPr="0007278D" w14:paraId="7EC2EBAA" w14:textId="77777777" w:rsidTr="00DE43A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3A64DA73" w14:textId="1AAF794A" w:rsidR="00644C73" w:rsidRDefault="00A67751" w:rsidP="003A0470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>SDCG-2-27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D333C" w14:textId="4D72E51C" w:rsidR="00644C73" w:rsidRPr="007656AD" w:rsidRDefault="00CB62DA" w:rsidP="003A0470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Stephen Ward and DCCEE (Australia)</w:t>
            </w:r>
            <w:r w:rsidR="00FB2E0A" w:rsidRPr="00FB2E0A">
              <w:rPr>
                <w:rFonts w:ascii="Calibri" w:hAnsi="Calibri"/>
                <w:sz w:val="20"/>
                <w:lang w:val="en-AU"/>
              </w:rPr>
              <w:t xml:space="preserve"> to confirm the dates and the venue for SDCG-3, and to consider having the SDS</w:t>
            </w:r>
            <w:r>
              <w:rPr>
                <w:rFonts w:ascii="Calibri" w:hAnsi="Calibri"/>
                <w:sz w:val="20"/>
                <w:lang w:val="en-AU"/>
              </w:rPr>
              <w:t>-4</w:t>
            </w:r>
            <w:r w:rsidR="00FB2E0A" w:rsidRPr="00FB2E0A">
              <w:rPr>
                <w:rFonts w:ascii="Calibri" w:hAnsi="Calibri"/>
                <w:sz w:val="20"/>
                <w:lang w:val="en-AU"/>
              </w:rPr>
              <w:t xml:space="preserve"> meeting after the SDCG-3 meeting</w:t>
            </w:r>
            <w:r w:rsidR="00FB2E0A">
              <w:rPr>
                <w:rFonts w:ascii="Calibri" w:hAnsi="Calibri"/>
                <w:sz w:val="20"/>
                <w:lang w:val="en-AU"/>
              </w:rPr>
              <w:t>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6D3F" w14:textId="787704D4" w:rsidR="00644C73" w:rsidRPr="007656AD" w:rsidRDefault="00245C58" w:rsidP="003A0470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28 September</w:t>
            </w:r>
          </w:p>
        </w:tc>
      </w:tr>
      <w:tr w:rsidR="00644C73" w:rsidRPr="0007278D" w14:paraId="26497BEC" w14:textId="77777777" w:rsidTr="00DE43A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09E93CD1" w14:textId="37F41487" w:rsidR="00644C73" w:rsidRDefault="00A67751" w:rsidP="003A0470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>SDCG-2-28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D406" w14:textId="6CDF1667" w:rsidR="00644C73" w:rsidRPr="007656AD" w:rsidRDefault="002736DB" w:rsidP="003A0470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Stephen Ward to work with Jim Penman to review Section 2 of the baseline strategy.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C990" w14:textId="4F449EE0" w:rsidR="00644C73" w:rsidRPr="007656AD" w:rsidRDefault="00F24845" w:rsidP="003A0470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28 September</w:t>
            </w:r>
          </w:p>
        </w:tc>
      </w:tr>
      <w:tr w:rsidR="00644C73" w:rsidRPr="0007278D" w14:paraId="566B5F58" w14:textId="77777777" w:rsidTr="00DE43A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17883074" w14:textId="6C114D97" w:rsidR="00644C73" w:rsidRDefault="00A67751" w:rsidP="003A0470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>SDCG-2-29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9BF2" w14:textId="4E5E9B4A" w:rsidR="00644C73" w:rsidRPr="007656AD" w:rsidRDefault="00F67897" w:rsidP="003A0470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proofErr w:type="spellStart"/>
            <w:r>
              <w:rPr>
                <w:rFonts w:ascii="Calibri" w:hAnsi="Calibri"/>
                <w:sz w:val="20"/>
                <w:lang w:val="en-AU"/>
              </w:rPr>
              <w:t>Ake</w:t>
            </w:r>
            <w:proofErr w:type="spellEnd"/>
            <w:r>
              <w:rPr>
                <w:rFonts w:ascii="Calibri" w:hAnsi="Calibri"/>
                <w:sz w:val="20"/>
                <w:lang w:val="en-AU"/>
              </w:rPr>
              <w:t xml:space="preserve"> to arrange a review of the Section 2 data requirements </w:t>
            </w:r>
            <w:r w:rsidR="002F3259">
              <w:rPr>
                <w:rFonts w:ascii="Calibri" w:hAnsi="Calibri"/>
                <w:sz w:val="20"/>
                <w:lang w:val="en-AU"/>
              </w:rPr>
              <w:t xml:space="preserve">by operational systems </w:t>
            </w:r>
            <w:r w:rsidR="00B174EC">
              <w:rPr>
                <w:rFonts w:ascii="Calibri" w:hAnsi="Calibri"/>
                <w:sz w:val="20"/>
                <w:lang w:val="en-AU"/>
              </w:rPr>
              <w:t>(i.e. PRODES, INCAS), and GOFC-GOLD.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66988" w14:textId="19D7A45E" w:rsidR="00644C73" w:rsidRPr="007656AD" w:rsidRDefault="00874587" w:rsidP="003A0470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28 September</w:t>
            </w:r>
          </w:p>
        </w:tc>
      </w:tr>
      <w:tr w:rsidR="00644C73" w:rsidRPr="0007278D" w14:paraId="4BD73FDD" w14:textId="77777777" w:rsidTr="00DE43A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21900294" w14:textId="4C5DF1AD" w:rsidR="00644C73" w:rsidRDefault="00A67751" w:rsidP="003A0470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>SDCG-2-30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9A58" w14:textId="5C4FD752" w:rsidR="00644C73" w:rsidRPr="007656AD" w:rsidRDefault="009174BA" w:rsidP="003A0470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Stephen Ward to</w:t>
            </w:r>
            <w:r w:rsidR="007A6877">
              <w:rPr>
                <w:rFonts w:ascii="Calibri" w:hAnsi="Calibri"/>
                <w:sz w:val="20"/>
                <w:lang w:val="en-AU"/>
              </w:rPr>
              <w:t xml:space="preserve"> contact ISRO to</w:t>
            </w:r>
            <w:r>
              <w:rPr>
                <w:rFonts w:ascii="Calibri" w:hAnsi="Calibri"/>
                <w:sz w:val="20"/>
                <w:lang w:val="en-AU"/>
              </w:rPr>
              <w:t xml:space="preserve"> arrange an SDCG Side Meeting at CEOS Plenary.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ECBF" w14:textId="628EA53D" w:rsidR="00644C73" w:rsidRPr="007656AD" w:rsidRDefault="004C20BB" w:rsidP="003A0470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21 September</w:t>
            </w:r>
          </w:p>
        </w:tc>
      </w:tr>
      <w:tr w:rsidR="00644C73" w:rsidRPr="0007278D" w14:paraId="05B67340" w14:textId="77777777" w:rsidTr="00DE43A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02E88F73" w14:textId="5304209B" w:rsidR="00644C73" w:rsidRDefault="00A67751" w:rsidP="003A0470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>SDCG-2-31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F06A" w14:textId="6C178073" w:rsidR="00644C73" w:rsidRPr="007656AD" w:rsidRDefault="0075474B" w:rsidP="003A0470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Stephen Ward and George Dyke to produce an updated outline of Section 5, get feedback, and produce a first draft.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F0D9" w14:textId="6DD95A17" w:rsidR="00644C73" w:rsidRPr="007656AD" w:rsidRDefault="001B4975" w:rsidP="003A0470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28 September</w:t>
            </w:r>
          </w:p>
        </w:tc>
      </w:tr>
      <w:tr w:rsidR="00644C73" w:rsidRPr="0007278D" w14:paraId="3CFA33F5" w14:textId="77777777" w:rsidTr="00DE43A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0F521412" w14:textId="49C86069" w:rsidR="00644C73" w:rsidRDefault="00A67751" w:rsidP="003A0470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>SDCG-2-32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B27C" w14:textId="00D1DFF1" w:rsidR="00644C73" w:rsidRPr="007656AD" w:rsidRDefault="00EE1301" w:rsidP="00EE1301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proofErr w:type="spellStart"/>
            <w:r>
              <w:rPr>
                <w:rFonts w:ascii="Calibri" w:hAnsi="Calibri"/>
                <w:sz w:val="20"/>
                <w:lang w:val="en-AU"/>
              </w:rPr>
              <w:t>Ake</w:t>
            </w:r>
            <w:proofErr w:type="spellEnd"/>
            <w:r>
              <w:rPr>
                <w:rFonts w:ascii="Calibri" w:hAnsi="Calibri"/>
                <w:sz w:val="20"/>
                <w:lang w:val="en-AU"/>
              </w:rPr>
              <w:t xml:space="preserve"> to circulate </w:t>
            </w:r>
            <w:r w:rsidR="00013A6F">
              <w:rPr>
                <w:rFonts w:ascii="Calibri" w:hAnsi="Calibri"/>
                <w:sz w:val="20"/>
                <w:lang w:val="en-AU"/>
              </w:rPr>
              <w:t>suggested mitigation sta</w:t>
            </w:r>
            <w:r>
              <w:rPr>
                <w:rFonts w:ascii="Calibri" w:hAnsi="Calibri"/>
                <w:sz w:val="20"/>
                <w:lang w:val="en-AU"/>
              </w:rPr>
              <w:t>tements developed at SDCG-2, and SDCG agencies confirm that they are OK</w:t>
            </w:r>
            <w:r w:rsidR="00012E71">
              <w:rPr>
                <w:rFonts w:ascii="Calibri" w:hAnsi="Calibri"/>
                <w:sz w:val="20"/>
                <w:lang w:val="en-AU"/>
              </w:rPr>
              <w:t>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5126" w14:textId="77777777" w:rsidR="00644C73" w:rsidRDefault="00CD70F0" w:rsidP="003A0470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Circulate: 21 September</w:t>
            </w:r>
          </w:p>
          <w:p w14:paraId="46441584" w14:textId="5CB2DE1E" w:rsidR="00CD70F0" w:rsidRPr="007656AD" w:rsidRDefault="00CD70F0" w:rsidP="003A0470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Confirm: 28 September</w:t>
            </w:r>
          </w:p>
        </w:tc>
      </w:tr>
      <w:tr w:rsidR="00644C73" w:rsidRPr="0007278D" w14:paraId="760D2EB0" w14:textId="77777777" w:rsidTr="00DE43A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3FFDF084" w14:textId="3CAED304" w:rsidR="00644C73" w:rsidRDefault="00A67751" w:rsidP="003A0470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>SDCG-2-33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0DF35" w14:textId="1D6ABD93" w:rsidR="00644C73" w:rsidRPr="007656AD" w:rsidRDefault="007F0B8B" w:rsidP="003A0470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proofErr w:type="spellStart"/>
            <w:r>
              <w:rPr>
                <w:rFonts w:ascii="Calibri" w:hAnsi="Calibri"/>
                <w:sz w:val="20"/>
                <w:lang w:val="en-AU"/>
              </w:rPr>
              <w:t>Ake</w:t>
            </w:r>
            <w:proofErr w:type="spellEnd"/>
            <w:r>
              <w:rPr>
                <w:rFonts w:ascii="Calibri" w:hAnsi="Calibri"/>
                <w:sz w:val="20"/>
                <w:lang w:val="en-AU"/>
              </w:rPr>
              <w:t xml:space="preserve"> and John to circulate Section 3 and 4 sub-sections for review as they are developed</w:t>
            </w:r>
            <w:r w:rsidR="000F1519">
              <w:rPr>
                <w:rFonts w:ascii="Calibri" w:hAnsi="Calibri"/>
                <w:sz w:val="20"/>
                <w:lang w:val="en-AU"/>
              </w:rPr>
              <w:t>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FB345" w14:textId="64299601" w:rsidR="00644C73" w:rsidRPr="007656AD" w:rsidRDefault="00826CE5" w:rsidP="003A0470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31 October</w:t>
            </w:r>
          </w:p>
        </w:tc>
      </w:tr>
      <w:tr w:rsidR="00644C73" w:rsidRPr="0007278D" w14:paraId="77C5602B" w14:textId="77777777" w:rsidTr="00DE43A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429F1A7B" w14:textId="6EF3EBD8" w:rsidR="00644C73" w:rsidRDefault="00447F29" w:rsidP="003A0470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>SDCG-2-34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7AB62" w14:textId="3143497B" w:rsidR="00644C73" w:rsidRPr="007656AD" w:rsidRDefault="006E4F6A" w:rsidP="00FF5113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CEOS CEO/</w:t>
            </w:r>
            <w:r w:rsidR="00AA0572">
              <w:rPr>
                <w:rFonts w:ascii="Calibri" w:hAnsi="Calibri"/>
                <w:sz w:val="20"/>
                <w:lang w:val="en-AU"/>
              </w:rPr>
              <w:t>Tim</w:t>
            </w:r>
            <w:r>
              <w:rPr>
                <w:rFonts w:ascii="Calibri" w:hAnsi="Calibri"/>
                <w:sz w:val="20"/>
                <w:lang w:val="en-AU"/>
              </w:rPr>
              <w:t xml:space="preserve"> Stryker</w:t>
            </w:r>
            <w:r w:rsidR="00AA0572">
              <w:rPr>
                <w:rFonts w:ascii="Calibri" w:hAnsi="Calibri"/>
                <w:sz w:val="20"/>
                <w:lang w:val="en-AU"/>
              </w:rPr>
              <w:t xml:space="preserve"> and </w:t>
            </w:r>
            <w:r>
              <w:rPr>
                <w:rFonts w:ascii="Calibri" w:hAnsi="Calibri"/>
                <w:sz w:val="20"/>
                <w:lang w:val="en-AU"/>
              </w:rPr>
              <w:t>DCEO/</w:t>
            </w:r>
            <w:r w:rsidR="00AA0572">
              <w:rPr>
                <w:rFonts w:ascii="Calibri" w:hAnsi="Calibri"/>
                <w:sz w:val="20"/>
                <w:lang w:val="en-AU"/>
              </w:rPr>
              <w:t>Kerry</w:t>
            </w:r>
            <w:r>
              <w:rPr>
                <w:rFonts w:ascii="Calibri" w:hAnsi="Calibri"/>
                <w:sz w:val="20"/>
                <w:lang w:val="en-AU"/>
              </w:rPr>
              <w:t xml:space="preserve"> Swayer</w:t>
            </w:r>
            <w:r w:rsidR="00AA0572">
              <w:rPr>
                <w:rFonts w:ascii="Calibri" w:hAnsi="Calibri"/>
                <w:sz w:val="20"/>
                <w:lang w:val="en-AU"/>
              </w:rPr>
              <w:t xml:space="preserve"> to advise </w:t>
            </w:r>
            <w:r w:rsidR="00F86EDC">
              <w:rPr>
                <w:rFonts w:ascii="Calibri" w:hAnsi="Calibri"/>
                <w:sz w:val="20"/>
                <w:lang w:val="en-AU"/>
              </w:rPr>
              <w:t xml:space="preserve">on how to </w:t>
            </w:r>
            <w:r w:rsidR="00F86EDC">
              <w:rPr>
                <w:rFonts w:ascii="Calibri" w:hAnsi="Calibri"/>
                <w:sz w:val="20"/>
                <w:lang w:val="en-AU"/>
              </w:rPr>
              <w:lastRenderedPageBreak/>
              <w:t>approach</w:t>
            </w:r>
            <w:r w:rsidR="00FF5113">
              <w:rPr>
                <w:rFonts w:ascii="Calibri" w:hAnsi="Calibri"/>
                <w:sz w:val="20"/>
                <w:lang w:val="en-AU"/>
              </w:rPr>
              <w:t xml:space="preserve"> the request for a renewal of the SDCG mandate at</w:t>
            </w:r>
            <w:r w:rsidR="00F86EDC">
              <w:rPr>
                <w:rFonts w:ascii="Calibri" w:hAnsi="Calibri"/>
                <w:sz w:val="20"/>
                <w:lang w:val="en-AU"/>
              </w:rPr>
              <w:t xml:space="preserve"> CEOS Plenary</w:t>
            </w:r>
            <w:r w:rsidR="00FF5113">
              <w:rPr>
                <w:rFonts w:ascii="Calibri" w:hAnsi="Calibri"/>
                <w:sz w:val="20"/>
                <w:lang w:val="en-AU"/>
              </w:rPr>
              <w:t>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6D27A" w14:textId="1674BE8B" w:rsidR="00644C73" w:rsidRPr="007656AD" w:rsidRDefault="006D46E6" w:rsidP="003A0470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lastRenderedPageBreak/>
              <w:t>28 September</w:t>
            </w:r>
          </w:p>
        </w:tc>
      </w:tr>
      <w:tr w:rsidR="00644C73" w:rsidRPr="0007278D" w14:paraId="54499B50" w14:textId="77777777" w:rsidTr="00DE43A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00AC53EB" w14:textId="38C9F895" w:rsidR="00644C73" w:rsidRDefault="00447F29" w:rsidP="003A0470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lastRenderedPageBreak/>
              <w:t>SDCG-2-35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0269" w14:textId="271C966E" w:rsidR="00644C73" w:rsidRPr="007656AD" w:rsidRDefault="00410BA1" w:rsidP="003A0470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 xml:space="preserve">Frank Martin to provide the details of the offers of support </w:t>
            </w:r>
            <w:r w:rsidR="00C5385E">
              <w:rPr>
                <w:rFonts w:ascii="Calibri" w:hAnsi="Calibri"/>
                <w:sz w:val="20"/>
                <w:lang w:val="en-AU"/>
              </w:rPr>
              <w:t xml:space="preserve">to GFOI </w:t>
            </w:r>
            <w:r>
              <w:rPr>
                <w:rFonts w:ascii="Calibri" w:hAnsi="Calibri"/>
                <w:sz w:val="20"/>
                <w:lang w:val="en-AU"/>
              </w:rPr>
              <w:t>prov</w:t>
            </w:r>
            <w:r w:rsidR="00D273E3">
              <w:rPr>
                <w:rFonts w:ascii="Calibri" w:hAnsi="Calibri"/>
                <w:sz w:val="20"/>
                <w:lang w:val="en-AU"/>
              </w:rPr>
              <w:t xml:space="preserve">ided by Digital Globe and </w:t>
            </w:r>
            <w:proofErr w:type="spellStart"/>
            <w:r w:rsidR="00D273E3">
              <w:rPr>
                <w:rFonts w:ascii="Calibri" w:hAnsi="Calibri"/>
                <w:sz w:val="20"/>
                <w:lang w:val="en-AU"/>
              </w:rPr>
              <w:t>Rapid</w:t>
            </w:r>
            <w:r>
              <w:rPr>
                <w:rFonts w:ascii="Calibri" w:hAnsi="Calibri"/>
                <w:sz w:val="20"/>
                <w:lang w:val="en-AU"/>
              </w:rPr>
              <w:t>Eye</w:t>
            </w:r>
            <w:proofErr w:type="spellEnd"/>
            <w:r w:rsidR="00C5385E">
              <w:rPr>
                <w:rFonts w:ascii="Calibri" w:hAnsi="Calibri"/>
                <w:sz w:val="20"/>
                <w:lang w:val="en-AU"/>
              </w:rPr>
              <w:t>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5E25" w14:textId="14211935" w:rsidR="00644C73" w:rsidRPr="007656AD" w:rsidRDefault="00044389" w:rsidP="003A0470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28 September</w:t>
            </w:r>
          </w:p>
        </w:tc>
      </w:tr>
      <w:tr w:rsidR="00644C73" w:rsidRPr="0007278D" w14:paraId="610E5FDB" w14:textId="77777777" w:rsidTr="00DE43A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5EDD0571" w14:textId="6B2AA310" w:rsidR="00644C73" w:rsidRDefault="00447F29" w:rsidP="003A0470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>SDCG-2-36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6B4A3" w14:textId="103C4E33" w:rsidR="00644C73" w:rsidRPr="007656AD" w:rsidRDefault="00693191" w:rsidP="003A0470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 xml:space="preserve">Co-Chairs to ensure that a section on the need for </w:t>
            </w:r>
            <w:r w:rsidR="004036BF">
              <w:rPr>
                <w:rFonts w:ascii="Calibri" w:hAnsi="Calibri"/>
                <w:sz w:val="20"/>
                <w:lang w:val="en-AU"/>
              </w:rPr>
              <w:t>high-resolution</w:t>
            </w:r>
            <w:r>
              <w:rPr>
                <w:rFonts w:ascii="Calibri" w:hAnsi="Calibri"/>
                <w:sz w:val="20"/>
                <w:lang w:val="en-AU"/>
              </w:rPr>
              <w:t xml:space="preserve"> verification data be included in the baseline strategy (even if the details are still TBD for now).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C355" w14:textId="347E8F14" w:rsidR="00644C73" w:rsidRPr="007656AD" w:rsidRDefault="008D06CA" w:rsidP="003A0470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28 September</w:t>
            </w:r>
          </w:p>
        </w:tc>
      </w:tr>
      <w:tr w:rsidR="00644C73" w:rsidRPr="0007278D" w14:paraId="5CF34EED" w14:textId="77777777" w:rsidTr="00DE43A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340546BA" w14:textId="7435D8A6" w:rsidR="00644C73" w:rsidRDefault="00447F29" w:rsidP="003A0470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>SDCG-2-37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2E87" w14:textId="103C18F2" w:rsidR="00644C73" w:rsidRPr="007656AD" w:rsidRDefault="00896BBC" w:rsidP="003A0470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 xml:space="preserve">Helmut </w:t>
            </w:r>
            <w:proofErr w:type="spellStart"/>
            <w:r w:rsidRPr="00B744AD">
              <w:rPr>
                <w:rFonts w:ascii="Calibri" w:hAnsi="Calibri"/>
                <w:sz w:val="20"/>
                <w:lang w:val="en-AU"/>
              </w:rPr>
              <w:t>Staudenrausch</w:t>
            </w:r>
            <w:proofErr w:type="spellEnd"/>
            <w:r>
              <w:rPr>
                <w:rFonts w:ascii="Calibri" w:hAnsi="Calibri"/>
                <w:sz w:val="20"/>
                <w:lang w:val="en-AU"/>
              </w:rPr>
              <w:t xml:space="preserve"> to investigate and share any research on the potential value of X-band SAR on forestry.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CC87" w14:textId="1815CDB3" w:rsidR="00644C73" w:rsidRPr="007656AD" w:rsidRDefault="00D02A75" w:rsidP="003A0470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28 September</w:t>
            </w:r>
          </w:p>
        </w:tc>
      </w:tr>
      <w:tr w:rsidR="00A6556B" w:rsidRPr="0007278D" w14:paraId="2A415141" w14:textId="77777777" w:rsidTr="00DE43A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1A003B81" w14:textId="77777777" w:rsidR="00A6556B" w:rsidRDefault="00A6556B" w:rsidP="003A0470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783A1" w14:textId="77777777" w:rsidR="00A6556B" w:rsidRPr="007656AD" w:rsidRDefault="00A6556B" w:rsidP="003A0470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18111" w14:textId="77777777" w:rsidR="00A6556B" w:rsidRPr="007656AD" w:rsidRDefault="00A6556B" w:rsidP="003A0470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</w:p>
        </w:tc>
      </w:tr>
      <w:tr w:rsidR="00A6556B" w:rsidRPr="0007278D" w14:paraId="509B401F" w14:textId="77777777" w:rsidTr="00DE43A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0F727913" w14:textId="77777777" w:rsidR="00A6556B" w:rsidRDefault="00A6556B" w:rsidP="003A0470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97EF" w14:textId="77777777" w:rsidR="00A6556B" w:rsidRPr="007656AD" w:rsidRDefault="00A6556B" w:rsidP="003A0470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070FC" w14:textId="77777777" w:rsidR="00A6556B" w:rsidRPr="007656AD" w:rsidRDefault="00A6556B" w:rsidP="003A0470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</w:p>
        </w:tc>
      </w:tr>
      <w:tr w:rsidR="00A6556B" w:rsidRPr="0007278D" w14:paraId="0A3B6403" w14:textId="77777777" w:rsidTr="00DE43A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7BEC6935" w14:textId="77777777" w:rsidR="00A6556B" w:rsidRDefault="00A6556B" w:rsidP="003A0470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D0B38" w14:textId="77777777" w:rsidR="00A6556B" w:rsidRPr="007656AD" w:rsidRDefault="00A6556B" w:rsidP="003A0470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2BA6" w14:textId="77777777" w:rsidR="00A6556B" w:rsidRPr="007656AD" w:rsidRDefault="00A6556B" w:rsidP="003A0470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</w:p>
        </w:tc>
      </w:tr>
      <w:tr w:rsidR="00A6556B" w:rsidRPr="0007278D" w14:paraId="04B1DA4B" w14:textId="77777777" w:rsidTr="00DE43A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4BDFF569" w14:textId="77777777" w:rsidR="00A6556B" w:rsidRDefault="00A6556B" w:rsidP="003A0470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8DB1" w14:textId="77777777" w:rsidR="00A6556B" w:rsidRPr="007656AD" w:rsidRDefault="00A6556B" w:rsidP="003A0470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A341" w14:textId="77777777" w:rsidR="00A6556B" w:rsidRPr="007656AD" w:rsidRDefault="00A6556B" w:rsidP="003A0470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</w:p>
        </w:tc>
      </w:tr>
      <w:tr w:rsidR="00A6556B" w:rsidRPr="0007278D" w14:paraId="2B31EC89" w14:textId="77777777" w:rsidTr="00DE43A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7F5373B3" w14:textId="77777777" w:rsidR="00A6556B" w:rsidRDefault="00A6556B" w:rsidP="003A0470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A91B0" w14:textId="77777777" w:rsidR="00A6556B" w:rsidRPr="007656AD" w:rsidRDefault="00A6556B" w:rsidP="003A0470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E9EC" w14:textId="77777777" w:rsidR="00A6556B" w:rsidRPr="007656AD" w:rsidRDefault="00A6556B" w:rsidP="003A0470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</w:p>
        </w:tc>
      </w:tr>
    </w:tbl>
    <w:p w14:paraId="60F2E78D" w14:textId="77777777" w:rsidR="00845BA6" w:rsidRPr="00E73F78" w:rsidRDefault="00845BA6">
      <w:pPr>
        <w:rPr>
          <w:lang w:val="en-GB"/>
        </w:rPr>
      </w:pPr>
    </w:p>
    <w:sectPr w:rsidR="00845BA6" w:rsidRPr="00E73F78" w:rsidSect="00845BA6">
      <w:pgSz w:w="11907" w:h="16839" w:code="9"/>
      <w:pgMar w:top="1440" w:right="1800" w:bottom="90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S ??">
    <w:altName w:val="Optima ExtraBlack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AA4F08"/>
    <w:multiLevelType w:val="multilevel"/>
    <w:tmpl w:val="643CDCB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sz w:val="24"/>
        <w:szCs w:val="24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 w:hint="default"/>
      </w:rPr>
    </w:lvl>
  </w:abstractNum>
  <w:abstractNum w:abstractNumId="1">
    <w:nsid w:val="713E1605"/>
    <w:multiLevelType w:val="hybridMultilevel"/>
    <w:tmpl w:val="01649A26"/>
    <w:lvl w:ilvl="0" w:tplc="09BCD5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9C98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6000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4C67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4E5D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4055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036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EE9F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828D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3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B4C"/>
    <w:rsid w:val="00001E93"/>
    <w:rsid w:val="00011936"/>
    <w:rsid w:val="00012E71"/>
    <w:rsid w:val="00013A24"/>
    <w:rsid w:val="00013A6F"/>
    <w:rsid w:val="000346D0"/>
    <w:rsid w:val="00037A96"/>
    <w:rsid w:val="00040F26"/>
    <w:rsid w:val="00044389"/>
    <w:rsid w:val="0005733D"/>
    <w:rsid w:val="00067322"/>
    <w:rsid w:val="00070B15"/>
    <w:rsid w:val="0007142D"/>
    <w:rsid w:val="00071AEB"/>
    <w:rsid w:val="000908E6"/>
    <w:rsid w:val="000B2C78"/>
    <w:rsid w:val="000B44EB"/>
    <w:rsid w:val="000F1519"/>
    <w:rsid w:val="00122C27"/>
    <w:rsid w:val="00141244"/>
    <w:rsid w:val="001442A3"/>
    <w:rsid w:val="00144BB6"/>
    <w:rsid w:val="00153F1C"/>
    <w:rsid w:val="00162561"/>
    <w:rsid w:val="0016286E"/>
    <w:rsid w:val="001632C5"/>
    <w:rsid w:val="00171B06"/>
    <w:rsid w:val="001733CA"/>
    <w:rsid w:val="00182736"/>
    <w:rsid w:val="00194EDF"/>
    <w:rsid w:val="00196AF7"/>
    <w:rsid w:val="001A7B91"/>
    <w:rsid w:val="001B13D1"/>
    <w:rsid w:val="001B4795"/>
    <w:rsid w:val="001B4975"/>
    <w:rsid w:val="001B7BD9"/>
    <w:rsid w:val="001C0579"/>
    <w:rsid w:val="001C6E99"/>
    <w:rsid w:val="001C7335"/>
    <w:rsid w:val="001D0147"/>
    <w:rsid w:val="001D479F"/>
    <w:rsid w:val="001D5745"/>
    <w:rsid w:val="001E073C"/>
    <w:rsid w:val="001E77BC"/>
    <w:rsid w:val="00201B7B"/>
    <w:rsid w:val="002020DB"/>
    <w:rsid w:val="002216B3"/>
    <w:rsid w:val="00225DED"/>
    <w:rsid w:val="00226F9D"/>
    <w:rsid w:val="00230F60"/>
    <w:rsid w:val="00245987"/>
    <w:rsid w:val="00245C58"/>
    <w:rsid w:val="0026153E"/>
    <w:rsid w:val="00262797"/>
    <w:rsid w:val="00273524"/>
    <w:rsid w:val="002736DB"/>
    <w:rsid w:val="00284D88"/>
    <w:rsid w:val="00286DBF"/>
    <w:rsid w:val="00292FD1"/>
    <w:rsid w:val="002A20CD"/>
    <w:rsid w:val="002A362F"/>
    <w:rsid w:val="002A4AA0"/>
    <w:rsid w:val="002B6C22"/>
    <w:rsid w:val="002C35B8"/>
    <w:rsid w:val="002C436E"/>
    <w:rsid w:val="002C4A13"/>
    <w:rsid w:val="002C7097"/>
    <w:rsid w:val="002D153C"/>
    <w:rsid w:val="002E5FB7"/>
    <w:rsid w:val="002E7569"/>
    <w:rsid w:val="002F3259"/>
    <w:rsid w:val="002F5CE1"/>
    <w:rsid w:val="0030035D"/>
    <w:rsid w:val="00300511"/>
    <w:rsid w:val="00325AB3"/>
    <w:rsid w:val="0033123B"/>
    <w:rsid w:val="0033221E"/>
    <w:rsid w:val="003370CA"/>
    <w:rsid w:val="00337463"/>
    <w:rsid w:val="00354B22"/>
    <w:rsid w:val="003865C4"/>
    <w:rsid w:val="003A0470"/>
    <w:rsid w:val="003A3A00"/>
    <w:rsid w:val="003C3B4C"/>
    <w:rsid w:val="003D73D7"/>
    <w:rsid w:val="003E05AC"/>
    <w:rsid w:val="003E443B"/>
    <w:rsid w:val="003E593B"/>
    <w:rsid w:val="003E5C94"/>
    <w:rsid w:val="003F5CEA"/>
    <w:rsid w:val="0040008A"/>
    <w:rsid w:val="004036BF"/>
    <w:rsid w:val="00410BA1"/>
    <w:rsid w:val="00414CCB"/>
    <w:rsid w:val="00416506"/>
    <w:rsid w:val="00425847"/>
    <w:rsid w:val="00427A33"/>
    <w:rsid w:val="004346E9"/>
    <w:rsid w:val="00445FFF"/>
    <w:rsid w:val="00447F29"/>
    <w:rsid w:val="00451381"/>
    <w:rsid w:val="00451AD7"/>
    <w:rsid w:val="00457ED4"/>
    <w:rsid w:val="00465AC9"/>
    <w:rsid w:val="00470FBA"/>
    <w:rsid w:val="0047354C"/>
    <w:rsid w:val="004751E9"/>
    <w:rsid w:val="00492F16"/>
    <w:rsid w:val="00493653"/>
    <w:rsid w:val="0049372B"/>
    <w:rsid w:val="004A7E3E"/>
    <w:rsid w:val="004C20BB"/>
    <w:rsid w:val="004C79C8"/>
    <w:rsid w:val="004D64E8"/>
    <w:rsid w:val="004D70F6"/>
    <w:rsid w:val="005057FF"/>
    <w:rsid w:val="00507ECB"/>
    <w:rsid w:val="00511E1D"/>
    <w:rsid w:val="0051729B"/>
    <w:rsid w:val="00527010"/>
    <w:rsid w:val="00535ED0"/>
    <w:rsid w:val="005557B4"/>
    <w:rsid w:val="00557FE0"/>
    <w:rsid w:val="005854FF"/>
    <w:rsid w:val="0058667F"/>
    <w:rsid w:val="0059657C"/>
    <w:rsid w:val="005979AF"/>
    <w:rsid w:val="005A0524"/>
    <w:rsid w:val="005B4B6E"/>
    <w:rsid w:val="005C683B"/>
    <w:rsid w:val="005C7FA4"/>
    <w:rsid w:val="005D16F9"/>
    <w:rsid w:val="005D272B"/>
    <w:rsid w:val="005E7423"/>
    <w:rsid w:val="005F4496"/>
    <w:rsid w:val="005F4E0E"/>
    <w:rsid w:val="005F5787"/>
    <w:rsid w:val="006003E4"/>
    <w:rsid w:val="00605171"/>
    <w:rsid w:val="00613F16"/>
    <w:rsid w:val="00622D2D"/>
    <w:rsid w:val="00640531"/>
    <w:rsid w:val="00644C73"/>
    <w:rsid w:val="00653B15"/>
    <w:rsid w:val="00657999"/>
    <w:rsid w:val="006602CC"/>
    <w:rsid w:val="00685F96"/>
    <w:rsid w:val="0068760B"/>
    <w:rsid w:val="00693191"/>
    <w:rsid w:val="00696CA9"/>
    <w:rsid w:val="00697916"/>
    <w:rsid w:val="006A305B"/>
    <w:rsid w:val="006B19F3"/>
    <w:rsid w:val="006B457D"/>
    <w:rsid w:val="006C64DF"/>
    <w:rsid w:val="006D2DC0"/>
    <w:rsid w:val="006D4571"/>
    <w:rsid w:val="006D46E6"/>
    <w:rsid w:val="006E3EE0"/>
    <w:rsid w:val="006E4F6A"/>
    <w:rsid w:val="006E66BC"/>
    <w:rsid w:val="006F3069"/>
    <w:rsid w:val="006F3257"/>
    <w:rsid w:val="006F369F"/>
    <w:rsid w:val="007035CC"/>
    <w:rsid w:val="007039FD"/>
    <w:rsid w:val="0071369A"/>
    <w:rsid w:val="00725075"/>
    <w:rsid w:val="0072760E"/>
    <w:rsid w:val="007312F0"/>
    <w:rsid w:val="00731D5C"/>
    <w:rsid w:val="0075474B"/>
    <w:rsid w:val="00757380"/>
    <w:rsid w:val="00762962"/>
    <w:rsid w:val="00762B44"/>
    <w:rsid w:val="007656AD"/>
    <w:rsid w:val="00767664"/>
    <w:rsid w:val="007679F4"/>
    <w:rsid w:val="00771CE9"/>
    <w:rsid w:val="007860A0"/>
    <w:rsid w:val="007941FC"/>
    <w:rsid w:val="007A0756"/>
    <w:rsid w:val="007A6877"/>
    <w:rsid w:val="007F0B8B"/>
    <w:rsid w:val="007F4ACC"/>
    <w:rsid w:val="00805A96"/>
    <w:rsid w:val="008100C1"/>
    <w:rsid w:val="00826CE5"/>
    <w:rsid w:val="00845BA6"/>
    <w:rsid w:val="00853438"/>
    <w:rsid w:val="00855213"/>
    <w:rsid w:val="00856A70"/>
    <w:rsid w:val="00857A3E"/>
    <w:rsid w:val="00860E69"/>
    <w:rsid w:val="00871291"/>
    <w:rsid w:val="00874587"/>
    <w:rsid w:val="00877B52"/>
    <w:rsid w:val="00881724"/>
    <w:rsid w:val="008851AA"/>
    <w:rsid w:val="00885B01"/>
    <w:rsid w:val="00885BC0"/>
    <w:rsid w:val="00890D03"/>
    <w:rsid w:val="00896BBC"/>
    <w:rsid w:val="008A393A"/>
    <w:rsid w:val="008A5D4A"/>
    <w:rsid w:val="008C24FE"/>
    <w:rsid w:val="008C26DC"/>
    <w:rsid w:val="008C6DDC"/>
    <w:rsid w:val="008D06CA"/>
    <w:rsid w:val="008E4784"/>
    <w:rsid w:val="008F157E"/>
    <w:rsid w:val="008F3368"/>
    <w:rsid w:val="008F6928"/>
    <w:rsid w:val="00906D15"/>
    <w:rsid w:val="0091135F"/>
    <w:rsid w:val="009173D9"/>
    <w:rsid w:val="009174BA"/>
    <w:rsid w:val="009212CA"/>
    <w:rsid w:val="00923253"/>
    <w:rsid w:val="009316A0"/>
    <w:rsid w:val="009326F5"/>
    <w:rsid w:val="00934D38"/>
    <w:rsid w:val="00937867"/>
    <w:rsid w:val="009410A5"/>
    <w:rsid w:val="00943EA3"/>
    <w:rsid w:val="009556DF"/>
    <w:rsid w:val="0099462D"/>
    <w:rsid w:val="009A18ED"/>
    <w:rsid w:val="009B1937"/>
    <w:rsid w:val="009B2D31"/>
    <w:rsid w:val="009C0D29"/>
    <w:rsid w:val="009C2A22"/>
    <w:rsid w:val="009D59A2"/>
    <w:rsid w:val="009E3BBF"/>
    <w:rsid w:val="009F125E"/>
    <w:rsid w:val="009F16AB"/>
    <w:rsid w:val="009F6F53"/>
    <w:rsid w:val="00A06B29"/>
    <w:rsid w:val="00A11C23"/>
    <w:rsid w:val="00A126D7"/>
    <w:rsid w:val="00A15C19"/>
    <w:rsid w:val="00A17579"/>
    <w:rsid w:val="00A17B63"/>
    <w:rsid w:val="00A2131B"/>
    <w:rsid w:val="00A3714E"/>
    <w:rsid w:val="00A5132B"/>
    <w:rsid w:val="00A5183B"/>
    <w:rsid w:val="00A52EEA"/>
    <w:rsid w:val="00A61F94"/>
    <w:rsid w:val="00A63200"/>
    <w:rsid w:val="00A6556B"/>
    <w:rsid w:val="00A663B1"/>
    <w:rsid w:val="00A67751"/>
    <w:rsid w:val="00A753BC"/>
    <w:rsid w:val="00A765B8"/>
    <w:rsid w:val="00A77632"/>
    <w:rsid w:val="00A833F8"/>
    <w:rsid w:val="00A86D74"/>
    <w:rsid w:val="00A96153"/>
    <w:rsid w:val="00AA0572"/>
    <w:rsid w:val="00AA4609"/>
    <w:rsid w:val="00AA4BF1"/>
    <w:rsid w:val="00AB287D"/>
    <w:rsid w:val="00AC5884"/>
    <w:rsid w:val="00AD1FF4"/>
    <w:rsid w:val="00AD5502"/>
    <w:rsid w:val="00AE49A8"/>
    <w:rsid w:val="00AF53EA"/>
    <w:rsid w:val="00AF6FC2"/>
    <w:rsid w:val="00B030AE"/>
    <w:rsid w:val="00B0605B"/>
    <w:rsid w:val="00B0635F"/>
    <w:rsid w:val="00B1710B"/>
    <w:rsid w:val="00B174EC"/>
    <w:rsid w:val="00B251B7"/>
    <w:rsid w:val="00B255F2"/>
    <w:rsid w:val="00B462C6"/>
    <w:rsid w:val="00B548FB"/>
    <w:rsid w:val="00B636D1"/>
    <w:rsid w:val="00B706EE"/>
    <w:rsid w:val="00B744AD"/>
    <w:rsid w:val="00B83467"/>
    <w:rsid w:val="00B84C32"/>
    <w:rsid w:val="00B93662"/>
    <w:rsid w:val="00B97CC3"/>
    <w:rsid w:val="00BA08C1"/>
    <w:rsid w:val="00BA69B1"/>
    <w:rsid w:val="00BC7DB8"/>
    <w:rsid w:val="00BD1010"/>
    <w:rsid w:val="00BD181A"/>
    <w:rsid w:val="00BD4619"/>
    <w:rsid w:val="00BD5A71"/>
    <w:rsid w:val="00BE3217"/>
    <w:rsid w:val="00BF55DA"/>
    <w:rsid w:val="00BF7E1B"/>
    <w:rsid w:val="00C13324"/>
    <w:rsid w:val="00C21BAF"/>
    <w:rsid w:val="00C30C21"/>
    <w:rsid w:val="00C4058D"/>
    <w:rsid w:val="00C47905"/>
    <w:rsid w:val="00C5385E"/>
    <w:rsid w:val="00C57AC6"/>
    <w:rsid w:val="00C6028F"/>
    <w:rsid w:val="00C6486B"/>
    <w:rsid w:val="00C6532C"/>
    <w:rsid w:val="00C6601F"/>
    <w:rsid w:val="00C734CC"/>
    <w:rsid w:val="00C73BAB"/>
    <w:rsid w:val="00C8017B"/>
    <w:rsid w:val="00C822C6"/>
    <w:rsid w:val="00C92CE5"/>
    <w:rsid w:val="00C9597B"/>
    <w:rsid w:val="00C95AE0"/>
    <w:rsid w:val="00CA0504"/>
    <w:rsid w:val="00CA1346"/>
    <w:rsid w:val="00CB15B8"/>
    <w:rsid w:val="00CB62DA"/>
    <w:rsid w:val="00CC10EF"/>
    <w:rsid w:val="00CC1B8A"/>
    <w:rsid w:val="00CC5128"/>
    <w:rsid w:val="00CD70F0"/>
    <w:rsid w:val="00CE7423"/>
    <w:rsid w:val="00CF117C"/>
    <w:rsid w:val="00D02A75"/>
    <w:rsid w:val="00D03798"/>
    <w:rsid w:val="00D1084A"/>
    <w:rsid w:val="00D13492"/>
    <w:rsid w:val="00D176F5"/>
    <w:rsid w:val="00D273E3"/>
    <w:rsid w:val="00D27E45"/>
    <w:rsid w:val="00D27F3A"/>
    <w:rsid w:val="00D404D7"/>
    <w:rsid w:val="00D418DF"/>
    <w:rsid w:val="00D43E07"/>
    <w:rsid w:val="00D4491C"/>
    <w:rsid w:val="00D453F4"/>
    <w:rsid w:val="00D525A4"/>
    <w:rsid w:val="00D52AD2"/>
    <w:rsid w:val="00D55155"/>
    <w:rsid w:val="00D64C04"/>
    <w:rsid w:val="00D65DAD"/>
    <w:rsid w:val="00D679B0"/>
    <w:rsid w:val="00D76771"/>
    <w:rsid w:val="00D80A4C"/>
    <w:rsid w:val="00D812D1"/>
    <w:rsid w:val="00D85971"/>
    <w:rsid w:val="00D9057C"/>
    <w:rsid w:val="00D92D14"/>
    <w:rsid w:val="00D94702"/>
    <w:rsid w:val="00D96B75"/>
    <w:rsid w:val="00DA04C6"/>
    <w:rsid w:val="00DB7339"/>
    <w:rsid w:val="00DD73CD"/>
    <w:rsid w:val="00DD7E85"/>
    <w:rsid w:val="00DE3BED"/>
    <w:rsid w:val="00DE43AD"/>
    <w:rsid w:val="00DE63CA"/>
    <w:rsid w:val="00DF6822"/>
    <w:rsid w:val="00DF7172"/>
    <w:rsid w:val="00DF78FA"/>
    <w:rsid w:val="00E10DAD"/>
    <w:rsid w:val="00E25960"/>
    <w:rsid w:val="00E27145"/>
    <w:rsid w:val="00E41743"/>
    <w:rsid w:val="00E44FA1"/>
    <w:rsid w:val="00E66A26"/>
    <w:rsid w:val="00E677E0"/>
    <w:rsid w:val="00E73F78"/>
    <w:rsid w:val="00E76053"/>
    <w:rsid w:val="00E776D2"/>
    <w:rsid w:val="00E831B0"/>
    <w:rsid w:val="00E90517"/>
    <w:rsid w:val="00E9389C"/>
    <w:rsid w:val="00E94B40"/>
    <w:rsid w:val="00E96B5D"/>
    <w:rsid w:val="00EB093E"/>
    <w:rsid w:val="00EB161C"/>
    <w:rsid w:val="00EB4682"/>
    <w:rsid w:val="00EC3B74"/>
    <w:rsid w:val="00EC7AC0"/>
    <w:rsid w:val="00EC7C8D"/>
    <w:rsid w:val="00ED0D1E"/>
    <w:rsid w:val="00ED1409"/>
    <w:rsid w:val="00ED7970"/>
    <w:rsid w:val="00EE0CBC"/>
    <w:rsid w:val="00EE1301"/>
    <w:rsid w:val="00EE767B"/>
    <w:rsid w:val="00EF3683"/>
    <w:rsid w:val="00F02FF0"/>
    <w:rsid w:val="00F04452"/>
    <w:rsid w:val="00F04A05"/>
    <w:rsid w:val="00F100A7"/>
    <w:rsid w:val="00F136D0"/>
    <w:rsid w:val="00F13BC7"/>
    <w:rsid w:val="00F14E35"/>
    <w:rsid w:val="00F2217B"/>
    <w:rsid w:val="00F24845"/>
    <w:rsid w:val="00F24A4E"/>
    <w:rsid w:val="00F4087A"/>
    <w:rsid w:val="00F42558"/>
    <w:rsid w:val="00F4264A"/>
    <w:rsid w:val="00F451BD"/>
    <w:rsid w:val="00F52686"/>
    <w:rsid w:val="00F563A5"/>
    <w:rsid w:val="00F67897"/>
    <w:rsid w:val="00F86EDC"/>
    <w:rsid w:val="00F87867"/>
    <w:rsid w:val="00F91340"/>
    <w:rsid w:val="00F94E36"/>
    <w:rsid w:val="00FA0F86"/>
    <w:rsid w:val="00FA45B0"/>
    <w:rsid w:val="00FA66EF"/>
    <w:rsid w:val="00FB2E0A"/>
    <w:rsid w:val="00FC11D3"/>
    <w:rsid w:val="00FC1CA2"/>
    <w:rsid w:val="00FC2287"/>
    <w:rsid w:val="00FD3569"/>
    <w:rsid w:val="00FE0B10"/>
    <w:rsid w:val="00FE59A1"/>
    <w:rsid w:val="00FF30F8"/>
    <w:rsid w:val="00FF5113"/>
    <w:rsid w:val="00FF73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FF12E3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annotation text" w:uiPriority="99"/>
    <w:lsdException w:name="annotation reference" w:uiPriority="99"/>
    <w:lsdException w:name="Default Paragraph Font" w:uiPriority="1"/>
    <w:lsdException w:name="No List" w:uiPriority="99"/>
    <w:lsdException w:name="Balloon Text" w:uiPriority="99"/>
  </w:latentStyles>
  <w:style w:type="paragraph" w:default="1" w:styleId="Normal">
    <w:name w:val="Normal"/>
    <w:qFormat/>
    <w:rsid w:val="003C3B4C"/>
    <w:rPr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D7E85"/>
    <w:pPr>
      <w:keepNext/>
      <w:numPr>
        <w:numId w:val="2"/>
      </w:numPr>
      <w:spacing w:before="480" w:after="240"/>
      <w:outlineLvl w:val="0"/>
    </w:pPr>
    <w:rPr>
      <w:rFonts w:ascii="Arial" w:eastAsia="MS ??" w:hAnsi="Arial" w:cs="Arial"/>
      <w:b/>
      <w:bCs/>
      <w:kern w:val="28"/>
      <w:sz w:val="24"/>
      <w:szCs w:val="24"/>
      <w:lang w:val="en-GB"/>
    </w:rPr>
  </w:style>
  <w:style w:type="paragraph" w:styleId="Heading2">
    <w:name w:val="heading 2"/>
    <w:aliases w:val="h2"/>
    <w:basedOn w:val="Normal"/>
    <w:next w:val="Normal"/>
    <w:link w:val="Heading2Char"/>
    <w:uiPriority w:val="99"/>
    <w:qFormat/>
    <w:rsid w:val="00DD7E85"/>
    <w:pPr>
      <w:keepNext/>
      <w:numPr>
        <w:ilvl w:val="1"/>
        <w:numId w:val="2"/>
      </w:numPr>
      <w:spacing w:before="120" w:after="120"/>
      <w:outlineLvl w:val="1"/>
    </w:pPr>
    <w:rPr>
      <w:rFonts w:ascii="Arial" w:eastAsia="MS ??" w:hAnsi="Arial" w:cs="Arial"/>
      <w:b/>
      <w:bCs/>
      <w:sz w:val="22"/>
      <w:szCs w:val="22"/>
      <w:lang w:val="en-GB" w:eastAsia="ja-JP"/>
    </w:rPr>
  </w:style>
  <w:style w:type="paragraph" w:styleId="Heading3">
    <w:name w:val="heading 3"/>
    <w:aliases w:val="h3"/>
    <w:basedOn w:val="Normal"/>
    <w:next w:val="Normal"/>
    <w:link w:val="Heading3Char"/>
    <w:uiPriority w:val="99"/>
    <w:qFormat/>
    <w:rsid w:val="00DD7E85"/>
    <w:pPr>
      <w:keepNext/>
      <w:numPr>
        <w:ilvl w:val="2"/>
        <w:numId w:val="2"/>
      </w:numPr>
      <w:outlineLvl w:val="2"/>
    </w:pPr>
    <w:rPr>
      <w:rFonts w:eastAsia="MS ??"/>
      <w:b/>
      <w:bCs/>
      <w:sz w:val="24"/>
      <w:szCs w:val="24"/>
    </w:rPr>
  </w:style>
  <w:style w:type="paragraph" w:styleId="Heading4">
    <w:name w:val="heading 4"/>
    <w:aliases w:val="h4"/>
    <w:basedOn w:val="Normal"/>
    <w:next w:val="Normal"/>
    <w:link w:val="Heading4Char"/>
    <w:uiPriority w:val="99"/>
    <w:qFormat/>
    <w:rsid w:val="00DD7E85"/>
    <w:pPr>
      <w:keepNext/>
      <w:numPr>
        <w:ilvl w:val="3"/>
        <w:numId w:val="2"/>
      </w:numPr>
      <w:spacing w:after="120"/>
      <w:outlineLvl w:val="3"/>
    </w:pPr>
    <w:rPr>
      <w:rFonts w:eastAsia="MS ??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D7E85"/>
    <w:pPr>
      <w:keepNext/>
      <w:numPr>
        <w:ilvl w:val="4"/>
        <w:numId w:val="2"/>
      </w:numPr>
      <w:tabs>
        <w:tab w:val="left" w:pos="0"/>
      </w:tabs>
      <w:jc w:val="center"/>
      <w:outlineLvl w:val="4"/>
    </w:pPr>
    <w:rPr>
      <w:rFonts w:eastAsia="MS ??"/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D7E85"/>
    <w:pPr>
      <w:keepNext/>
      <w:numPr>
        <w:ilvl w:val="5"/>
        <w:numId w:val="2"/>
      </w:numPr>
      <w:spacing w:before="200"/>
      <w:outlineLvl w:val="5"/>
    </w:pPr>
    <w:rPr>
      <w:rFonts w:eastAsia="MS ??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D7E85"/>
    <w:pPr>
      <w:keepNext/>
      <w:numPr>
        <w:ilvl w:val="6"/>
        <w:numId w:val="2"/>
      </w:numPr>
      <w:jc w:val="center"/>
      <w:outlineLvl w:val="6"/>
    </w:pPr>
    <w:rPr>
      <w:rFonts w:eastAsia="MS ??"/>
      <w:b/>
      <w:bCs/>
      <w:color w:val="000000"/>
      <w:sz w:val="24"/>
      <w:szCs w:val="24"/>
      <w:lang w:eastAsia="ja-JP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D7E85"/>
    <w:pPr>
      <w:keepNext/>
      <w:numPr>
        <w:ilvl w:val="7"/>
        <w:numId w:val="2"/>
      </w:numPr>
      <w:spacing w:after="120"/>
      <w:outlineLvl w:val="7"/>
    </w:pPr>
    <w:rPr>
      <w:rFonts w:eastAsia="MS ??"/>
      <w:b/>
      <w:bCs/>
      <w:i/>
      <w:iCs/>
      <w:sz w:val="22"/>
      <w:szCs w:val="22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D7E85"/>
    <w:pPr>
      <w:keepNext/>
      <w:numPr>
        <w:ilvl w:val="8"/>
        <w:numId w:val="2"/>
      </w:numPr>
      <w:jc w:val="center"/>
      <w:outlineLvl w:val="8"/>
    </w:pPr>
    <w:rPr>
      <w:rFonts w:ascii="Century Gothic" w:eastAsia="MS ??" w:hAnsi="Century Gothic" w:cs="Century Gothic"/>
      <w:b/>
      <w:bCs/>
      <w:color w:val="FFFFFF"/>
      <w:sz w:val="18"/>
      <w:szCs w:val="18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rsid w:val="00A86C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86C89"/>
  </w:style>
  <w:style w:type="character" w:customStyle="1" w:styleId="CommentTextChar">
    <w:name w:val="Comment Text Char"/>
    <w:link w:val="CommentText"/>
    <w:uiPriority w:val="99"/>
    <w:rsid w:val="00A86C89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6C8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86C89"/>
    <w:rPr>
      <w:rFonts w:ascii="Lucida Grande" w:hAnsi="Lucida Grande"/>
      <w:sz w:val="18"/>
      <w:szCs w:val="18"/>
      <w:lang w:val="en-US"/>
    </w:rPr>
  </w:style>
  <w:style w:type="paragraph" w:customStyle="1" w:styleId="StyleStyle8ptBoldCentered9ptBold">
    <w:name w:val="Style Style 8 pt Bold Centered + 9 pt Bold"/>
    <w:basedOn w:val="Normal"/>
    <w:rsid w:val="00AD520F"/>
    <w:pPr>
      <w:spacing w:before="40" w:after="40"/>
      <w:jc w:val="center"/>
    </w:pPr>
    <w:rPr>
      <w:rFonts w:ascii="Arial" w:eastAsia="Times New Roman" w:hAnsi="Arial"/>
      <w:b/>
      <w:bCs/>
      <w:sz w:val="18"/>
    </w:rPr>
  </w:style>
  <w:style w:type="character" w:customStyle="1" w:styleId="Heading1Char">
    <w:name w:val="Heading 1 Char"/>
    <w:basedOn w:val="DefaultParagraphFont"/>
    <w:link w:val="Heading1"/>
    <w:uiPriority w:val="99"/>
    <w:rsid w:val="00DD7E85"/>
    <w:rPr>
      <w:rFonts w:ascii="Arial" w:eastAsia="MS ??" w:hAnsi="Arial" w:cs="Arial"/>
      <w:b/>
      <w:bCs/>
      <w:kern w:val="28"/>
      <w:sz w:val="24"/>
      <w:szCs w:val="24"/>
      <w:lang w:val="en-GB"/>
    </w:rPr>
  </w:style>
  <w:style w:type="character" w:customStyle="1" w:styleId="Heading2Char">
    <w:name w:val="Heading 2 Char"/>
    <w:aliases w:val="h2 Char"/>
    <w:basedOn w:val="DefaultParagraphFont"/>
    <w:link w:val="Heading2"/>
    <w:uiPriority w:val="99"/>
    <w:rsid w:val="00DD7E85"/>
    <w:rPr>
      <w:rFonts w:ascii="Arial" w:eastAsia="MS ??" w:hAnsi="Arial" w:cs="Arial"/>
      <w:b/>
      <w:bCs/>
      <w:sz w:val="22"/>
      <w:szCs w:val="22"/>
      <w:lang w:val="en-GB" w:eastAsia="ja-JP"/>
    </w:rPr>
  </w:style>
  <w:style w:type="character" w:customStyle="1" w:styleId="Heading3Char">
    <w:name w:val="Heading 3 Char"/>
    <w:aliases w:val="h3 Char"/>
    <w:basedOn w:val="DefaultParagraphFont"/>
    <w:link w:val="Heading3"/>
    <w:uiPriority w:val="99"/>
    <w:rsid w:val="00DD7E85"/>
    <w:rPr>
      <w:rFonts w:eastAsia="MS ??"/>
      <w:b/>
      <w:bCs/>
      <w:sz w:val="24"/>
      <w:szCs w:val="24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uiPriority w:val="99"/>
    <w:rsid w:val="00DD7E85"/>
    <w:rPr>
      <w:rFonts w:eastAsia="MS ??"/>
      <w:b/>
      <w:bCs/>
      <w:sz w:val="22"/>
      <w:szCs w:val="22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rsid w:val="00DD7E85"/>
    <w:rPr>
      <w:rFonts w:eastAsia="MS ??"/>
      <w:b/>
      <w:bCs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rsid w:val="00DD7E85"/>
    <w:rPr>
      <w:rFonts w:eastAsia="MS ??"/>
      <w:b/>
      <w:bCs/>
      <w:sz w:val="22"/>
      <w:szCs w:val="22"/>
      <w:lang w:val="en-US"/>
    </w:rPr>
  </w:style>
  <w:style w:type="character" w:customStyle="1" w:styleId="Heading7Char">
    <w:name w:val="Heading 7 Char"/>
    <w:basedOn w:val="DefaultParagraphFont"/>
    <w:link w:val="Heading7"/>
    <w:uiPriority w:val="99"/>
    <w:rsid w:val="00DD7E85"/>
    <w:rPr>
      <w:rFonts w:eastAsia="MS ??"/>
      <w:b/>
      <w:bCs/>
      <w:color w:val="000000"/>
      <w:sz w:val="24"/>
      <w:szCs w:val="24"/>
      <w:lang w:val="en-US" w:eastAsia="ja-JP"/>
    </w:rPr>
  </w:style>
  <w:style w:type="character" w:customStyle="1" w:styleId="Heading8Char">
    <w:name w:val="Heading 8 Char"/>
    <w:basedOn w:val="DefaultParagraphFont"/>
    <w:link w:val="Heading8"/>
    <w:uiPriority w:val="99"/>
    <w:rsid w:val="00DD7E85"/>
    <w:rPr>
      <w:rFonts w:eastAsia="MS ??"/>
      <w:b/>
      <w:bCs/>
      <w:i/>
      <w:iCs/>
      <w:sz w:val="22"/>
      <w:szCs w:val="22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DD7E85"/>
    <w:rPr>
      <w:rFonts w:ascii="Century Gothic" w:eastAsia="MS ??" w:hAnsi="Century Gothic" w:cs="Century Gothic"/>
      <w:b/>
      <w:bCs/>
      <w:color w:val="FFFFFF"/>
      <w:sz w:val="18"/>
      <w:szCs w:val="18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9113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1135F"/>
    <w:rPr>
      <w:b/>
      <w:bCs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annotation text" w:uiPriority="99"/>
    <w:lsdException w:name="annotation reference" w:uiPriority="99"/>
    <w:lsdException w:name="Default Paragraph Font" w:uiPriority="1"/>
    <w:lsdException w:name="No List" w:uiPriority="99"/>
    <w:lsdException w:name="Balloon Text" w:uiPriority="99"/>
  </w:latentStyles>
  <w:style w:type="paragraph" w:default="1" w:styleId="Normal">
    <w:name w:val="Normal"/>
    <w:qFormat/>
    <w:rsid w:val="003C3B4C"/>
    <w:rPr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D7E85"/>
    <w:pPr>
      <w:keepNext/>
      <w:numPr>
        <w:numId w:val="2"/>
      </w:numPr>
      <w:spacing w:before="480" w:after="240"/>
      <w:outlineLvl w:val="0"/>
    </w:pPr>
    <w:rPr>
      <w:rFonts w:ascii="Arial" w:eastAsia="MS ??" w:hAnsi="Arial" w:cs="Arial"/>
      <w:b/>
      <w:bCs/>
      <w:kern w:val="28"/>
      <w:sz w:val="24"/>
      <w:szCs w:val="24"/>
      <w:lang w:val="en-GB"/>
    </w:rPr>
  </w:style>
  <w:style w:type="paragraph" w:styleId="Heading2">
    <w:name w:val="heading 2"/>
    <w:aliases w:val="h2"/>
    <w:basedOn w:val="Normal"/>
    <w:next w:val="Normal"/>
    <w:link w:val="Heading2Char"/>
    <w:uiPriority w:val="99"/>
    <w:qFormat/>
    <w:rsid w:val="00DD7E85"/>
    <w:pPr>
      <w:keepNext/>
      <w:numPr>
        <w:ilvl w:val="1"/>
        <w:numId w:val="2"/>
      </w:numPr>
      <w:spacing w:before="120" w:after="120"/>
      <w:outlineLvl w:val="1"/>
    </w:pPr>
    <w:rPr>
      <w:rFonts w:ascii="Arial" w:eastAsia="MS ??" w:hAnsi="Arial" w:cs="Arial"/>
      <w:b/>
      <w:bCs/>
      <w:sz w:val="22"/>
      <w:szCs w:val="22"/>
      <w:lang w:val="en-GB" w:eastAsia="ja-JP"/>
    </w:rPr>
  </w:style>
  <w:style w:type="paragraph" w:styleId="Heading3">
    <w:name w:val="heading 3"/>
    <w:aliases w:val="h3"/>
    <w:basedOn w:val="Normal"/>
    <w:next w:val="Normal"/>
    <w:link w:val="Heading3Char"/>
    <w:uiPriority w:val="99"/>
    <w:qFormat/>
    <w:rsid w:val="00DD7E85"/>
    <w:pPr>
      <w:keepNext/>
      <w:numPr>
        <w:ilvl w:val="2"/>
        <w:numId w:val="2"/>
      </w:numPr>
      <w:outlineLvl w:val="2"/>
    </w:pPr>
    <w:rPr>
      <w:rFonts w:eastAsia="MS ??"/>
      <w:b/>
      <w:bCs/>
      <w:sz w:val="24"/>
      <w:szCs w:val="24"/>
    </w:rPr>
  </w:style>
  <w:style w:type="paragraph" w:styleId="Heading4">
    <w:name w:val="heading 4"/>
    <w:aliases w:val="h4"/>
    <w:basedOn w:val="Normal"/>
    <w:next w:val="Normal"/>
    <w:link w:val="Heading4Char"/>
    <w:uiPriority w:val="99"/>
    <w:qFormat/>
    <w:rsid w:val="00DD7E85"/>
    <w:pPr>
      <w:keepNext/>
      <w:numPr>
        <w:ilvl w:val="3"/>
        <w:numId w:val="2"/>
      </w:numPr>
      <w:spacing w:after="120"/>
      <w:outlineLvl w:val="3"/>
    </w:pPr>
    <w:rPr>
      <w:rFonts w:eastAsia="MS ??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D7E85"/>
    <w:pPr>
      <w:keepNext/>
      <w:numPr>
        <w:ilvl w:val="4"/>
        <w:numId w:val="2"/>
      </w:numPr>
      <w:tabs>
        <w:tab w:val="left" w:pos="0"/>
      </w:tabs>
      <w:jc w:val="center"/>
      <w:outlineLvl w:val="4"/>
    </w:pPr>
    <w:rPr>
      <w:rFonts w:eastAsia="MS ??"/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D7E85"/>
    <w:pPr>
      <w:keepNext/>
      <w:numPr>
        <w:ilvl w:val="5"/>
        <w:numId w:val="2"/>
      </w:numPr>
      <w:spacing w:before="200"/>
      <w:outlineLvl w:val="5"/>
    </w:pPr>
    <w:rPr>
      <w:rFonts w:eastAsia="MS ??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D7E85"/>
    <w:pPr>
      <w:keepNext/>
      <w:numPr>
        <w:ilvl w:val="6"/>
        <w:numId w:val="2"/>
      </w:numPr>
      <w:jc w:val="center"/>
      <w:outlineLvl w:val="6"/>
    </w:pPr>
    <w:rPr>
      <w:rFonts w:eastAsia="MS ??"/>
      <w:b/>
      <w:bCs/>
      <w:color w:val="000000"/>
      <w:sz w:val="24"/>
      <w:szCs w:val="24"/>
      <w:lang w:eastAsia="ja-JP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D7E85"/>
    <w:pPr>
      <w:keepNext/>
      <w:numPr>
        <w:ilvl w:val="7"/>
        <w:numId w:val="2"/>
      </w:numPr>
      <w:spacing w:after="120"/>
      <w:outlineLvl w:val="7"/>
    </w:pPr>
    <w:rPr>
      <w:rFonts w:eastAsia="MS ??"/>
      <w:b/>
      <w:bCs/>
      <w:i/>
      <w:iCs/>
      <w:sz w:val="22"/>
      <w:szCs w:val="22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D7E85"/>
    <w:pPr>
      <w:keepNext/>
      <w:numPr>
        <w:ilvl w:val="8"/>
        <w:numId w:val="2"/>
      </w:numPr>
      <w:jc w:val="center"/>
      <w:outlineLvl w:val="8"/>
    </w:pPr>
    <w:rPr>
      <w:rFonts w:ascii="Century Gothic" w:eastAsia="MS ??" w:hAnsi="Century Gothic" w:cs="Century Gothic"/>
      <w:b/>
      <w:bCs/>
      <w:color w:val="FFFFFF"/>
      <w:sz w:val="18"/>
      <w:szCs w:val="18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rsid w:val="00A86C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86C89"/>
  </w:style>
  <w:style w:type="character" w:customStyle="1" w:styleId="CommentTextChar">
    <w:name w:val="Comment Text Char"/>
    <w:link w:val="CommentText"/>
    <w:uiPriority w:val="99"/>
    <w:rsid w:val="00A86C89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6C8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86C89"/>
    <w:rPr>
      <w:rFonts w:ascii="Lucida Grande" w:hAnsi="Lucida Grande"/>
      <w:sz w:val="18"/>
      <w:szCs w:val="18"/>
      <w:lang w:val="en-US"/>
    </w:rPr>
  </w:style>
  <w:style w:type="paragraph" w:customStyle="1" w:styleId="StyleStyle8ptBoldCentered9ptBold">
    <w:name w:val="Style Style 8 pt Bold Centered + 9 pt Bold"/>
    <w:basedOn w:val="Normal"/>
    <w:rsid w:val="00AD520F"/>
    <w:pPr>
      <w:spacing w:before="40" w:after="40"/>
      <w:jc w:val="center"/>
    </w:pPr>
    <w:rPr>
      <w:rFonts w:ascii="Arial" w:eastAsia="Times New Roman" w:hAnsi="Arial"/>
      <w:b/>
      <w:bCs/>
      <w:sz w:val="18"/>
    </w:rPr>
  </w:style>
  <w:style w:type="character" w:customStyle="1" w:styleId="Heading1Char">
    <w:name w:val="Heading 1 Char"/>
    <w:basedOn w:val="DefaultParagraphFont"/>
    <w:link w:val="Heading1"/>
    <w:uiPriority w:val="99"/>
    <w:rsid w:val="00DD7E85"/>
    <w:rPr>
      <w:rFonts w:ascii="Arial" w:eastAsia="MS ??" w:hAnsi="Arial" w:cs="Arial"/>
      <w:b/>
      <w:bCs/>
      <w:kern w:val="28"/>
      <w:sz w:val="24"/>
      <w:szCs w:val="24"/>
      <w:lang w:val="en-GB"/>
    </w:rPr>
  </w:style>
  <w:style w:type="character" w:customStyle="1" w:styleId="Heading2Char">
    <w:name w:val="Heading 2 Char"/>
    <w:aliases w:val="h2 Char"/>
    <w:basedOn w:val="DefaultParagraphFont"/>
    <w:link w:val="Heading2"/>
    <w:uiPriority w:val="99"/>
    <w:rsid w:val="00DD7E85"/>
    <w:rPr>
      <w:rFonts w:ascii="Arial" w:eastAsia="MS ??" w:hAnsi="Arial" w:cs="Arial"/>
      <w:b/>
      <w:bCs/>
      <w:sz w:val="22"/>
      <w:szCs w:val="22"/>
      <w:lang w:val="en-GB" w:eastAsia="ja-JP"/>
    </w:rPr>
  </w:style>
  <w:style w:type="character" w:customStyle="1" w:styleId="Heading3Char">
    <w:name w:val="Heading 3 Char"/>
    <w:aliases w:val="h3 Char"/>
    <w:basedOn w:val="DefaultParagraphFont"/>
    <w:link w:val="Heading3"/>
    <w:uiPriority w:val="99"/>
    <w:rsid w:val="00DD7E85"/>
    <w:rPr>
      <w:rFonts w:eastAsia="MS ??"/>
      <w:b/>
      <w:bCs/>
      <w:sz w:val="24"/>
      <w:szCs w:val="24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uiPriority w:val="99"/>
    <w:rsid w:val="00DD7E85"/>
    <w:rPr>
      <w:rFonts w:eastAsia="MS ??"/>
      <w:b/>
      <w:bCs/>
      <w:sz w:val="22"/>
      <w:szCs w:val="22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rsid w:val="00DD7E85"/>
    <w:rPr>
      <w:rFonts w:eastAsia="MS ??"/>
      <w:b/>
      <w:bCs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rsid w:val="00DD7E85"/>
    <w:rPr>
      <w:rFonts w:eastAsia="MS ??"/>
      <w:b/>
      <w:bCs/>
      <w:sz w:val="22"/>
      <w:szCs w:val="22"/>
      <w:lang w:val="en-US"/>
    </w:rPr>
  </w:style>
  <w:style w:type="character" w:customStyle="1" w:styleId="Heading7Char">
    <w:name w:val="Heading 7 Char"/>
    <w:basedOn w:val="DefaultParagraphFont"/>
    <w:link w:val="Heading7"/>
    <w:uiPriority w:val="99"/>
    <w:rsid w:val="00DD7E85"/>
    <w:rPr>
      <w:rFonts w:eastAsia="MS ??"/>
      <w:b/>
      <w:bCs/>
      <w:color w:val="000000"/>
      <w:sz w:val="24"/>
      <w:szCs w:val="24"/>
      <w:lang w:val="en-US" w:eastAsia="ja-JP"/>
    </w:rPr>
  </w:style>
  <w:style w:type="character" w:customStyle="1" w:styleId="Heading8Char">
    <w:name w:val="Heading 8 Char"/>
    <w:basedOn w:val="DefaultParagraphFont"/>
    <w:link w:val="Heading8"/>
    <w:uiPriority w:val="99"/>
    <w:rsid w:val="00DD7E85"/>
    <w:rPr>
      <w:rFonts w:eastAsia="MS ??"/>
      <w:b/>
      <w:bCs/>
      <w:i/>
      <w:iCs/>
      <w:sz w:val="22"/>
      <w:szCs w:val="22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DD7E85"/>
    <w:rPr>
      <w:rFonts w:ascii="Century Gothic" w:eastAsia="MS ??" w:hAnsi="Century Gothic" w:cs="Century Gothic"/>
      <w:b/>
      <w:bCs/>
      <w:color w:val="FFFFFF"/>
      <w:sz w:val="18"/>
      <w:szCs w:val="18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9113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1135F"/>
    <w:rPr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2422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0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3632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6E6D4C1-D85D-A941-B3DB-4F270761D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956</Words>
  <Characters>5450</Characters>
  <Application>Microsoft Macintosh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6394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JAXA</dc:creator>
  <cp:keywords/>
  <dc:description/>
  <cp:lastModifiedBy>George Dyke</cp:lastModifiedBy>
  <cp:revision>201</cp:revision>
  <cp:lastPrinted>2005-11-02T11:49:00Z</cp:lastPrinted>
  <dcterms:created xsi:type="dcterms:W3CDTF">2012-04-05T05:21:00Z</dcterms:created>
  <dcterms:modified xsi:type="dcterms:W3CDTF">2012-09-20T06:42:00Z</dcterms:modified>
  <cp:category/>
</cp:coreProperties>
</file>